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682D29BF" w14:textId="77777777">
        <w:tc>
          <w:tcPr>
            <w:tcW w:w="1620" w:type="dxa"/>
            <w:tcBorders>
              <w:bottom w:val="single" w:sz="4" w:space="0" w:color="auto"/>
            </w:tcBorders>
            <w:shd w:val="clear" w:color="auto" w:fill="FFFFFF"/>
            <w:vAlign w:val="center"/>
          </w:tcPr>
          <w:p w14:paraId="6C806443"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4934E10" w14:textId="77777777" w:rsidR="00152993" w:rsidRDefault="003308E1">
            <w:pPr>
              <w:pStyle w:val="Header"/>
            </w:pPr>
            <w:hyperlink r:id="rId10" w:history="1">
              <w:r w:rsidRPr="00607273">
                <w:rPr>
                  <w:rStyle w:val="Hyperlink"/>
                </w:rPr>
                <w:t>282</w:t>
              </w:r>
            </w:hyperlink>
          </w:p>
        </w:tc>
        <w:tc>
          <w:tcPr>
            <w:tcW w:w="1440" w:type="dxa"/>
            <w:tcBorders>
              <w:bottom w:val="single" w:sz="4" w:space="0" w:color="auto"/>
            </w:tcBorders>
            <w:shd w:val="clear" w:color="auto" w:fill="FFFFFF"/>
            <w:vAlign w:val="center"/>
          </w:tcPr>
          <w:p w14:paraId="722668B1"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468B46EF" w14:textId="7097A07B" w:rsidR="00152993" w:rsidRDefault="00E4039D">
            <w:pPr>
              <w:pStyle w:val="Header"/>
            </w:pPr>
            <w:r w:rsidRPr="00E4039D">
              <w:t>Board Priority - Large Electronic Load Ride-Through Requirements</w:t>
            </w:r>
          </w:p>
        </w:tc>
      </w:tr>
    </w:tbl>
    <w:p w14:paraId="5BFEBB6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5D8390E"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668F526"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391A79F" w14:textId="701DF1AE" w:rsidR="00152993" w:rsidRDefault="00DF28DD">
            <w:pPr>
              <w:pStyle w:val="NormalArial"/>
            </w:pPr>
            <w:r>
              <w:t>February 9</w:t>
            </w:r>
            <w:r w:rsidR="007A6FC2">
              <w:t>, 2026</w:t>
            </w:r>
          </w:p>
        </w:tc>
      </w:tr>
    </w:tbl>
    <w:p w14:paraId="3935ABD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B586C14" w14:textId="77777777">
        <w:trPr>
          <w:trHeight w:val="440"/>
        </w:trPr>
        <w:tc>
          <w:tcPr>
            <w:tcW w:w="10440" w:type="dxa"/>
            <w:gridSpan w:val="2"/>
            <w:tcBorders>
              <w:top w:val="single" w:sz="4" w:space="0" w:color="auto"/>
            </w:tcBorders>
            <w:shd w:val="clear" w:color="auto" w:fill="FFFFFF"/>
            <w:vAlign w:val="center"/>
          </w:tcPr>
          <w:p w14:paraId="5B0D613E" w14:textId="77777777" w:rsidR="00152993" w:rsidRDefault="00152993">
            <w:pPr>
              <w:pStyle w:val="Header"/>
              <w:jc w:val="center"/>
            </w:pPr>
            <w:r>
              <w:t>Submitter’s Information</w:t>
            </w:r>
          </w:p>
        </w:tc>
      </w:tr>
      <w:tr w:rsidR="00DF28DD" w14:paraId="2E3F976A" w14:textId="77777777">
        <w:trPr>
          <w:trHeight w:val="350"/>
        </w:trPr>
        <w:tc>
          <w:tcPr>
            <w:tcW w:w="2880" w:type="dxa"/>
            <w:shd w:val="clear" w:color="auto" w:fill="FFFFFF"/>
            <w:vAlign w:val="center"/>
          </w:tcPr>
          <w:p w14:paraId="7A370BF6" w14:textId="77777777" w:rsidR="00DF28DD" w:rsidRPr="00EC55B3" w:rsidRDefault="00DF28DD" w:rsidP="00DF28DD">
            <w:pPr>
              <w:pStyle w:val="Header"/>
            </w:pPr>
            <w:r w:rsidRPr="00EC55B3">
              <w:t>Name</w:t>
            </w:r>
          </w:p>
        </w:tc>
        <w:tc>
          <w:tcPr>
            <w:tcW w:w="7560" w:type="dxa"/>
            <w:vAlign w:val="center"/>
          </w:tcPr>
          <w:p w14:paraId="2CD2CE42" w14:textId="4DADC8CF" w:rsidR="00DF28DD" w:rsidRDefault="00DF28DD" w:rsidP="00DF28DD">
            <w:pPr>
              <w:pStyle w:val="NormalArial"/>
            </w:pPr>
            <w:r>
              <w:rPr>
                <w:rFonts w:eastAsia="Arial" w:cs="Arial"/>
              </w:rPr>
              <w:t>Cameron Poursoltan</w:t>
            </w:r>
          </w:p>
        </w:tc>
      </w:tr>
      <w:tr w:rsidR="00DF28DD" w14:paraId="2878706B" w14:textId="77777777">
        <w:trPr>
          <w:trHeight w:val="350"/>
        </w:trPr>
        <w:tc>
          <w:tcPr>
            <w:tcW w:w="2880" w:type="dxa"/>
            <w:shd w:val="clear" w:color="auto" w:fill="FFFFFF"/>
            <w:vAlign w:val="center"/>
          </w:tcPr>
          <w:p w14:paraId="58A08464" w14:textId="77777777" w:rsidR="00DF28DD" w:rsidRPr="00EC55B3" w:rsidRDefault="00DF28DD" w:rsidP="00DF28DD">
            <w:pPr>
              <w:pStyle w:val="Header"/>
            </w:pPr>
            <w:r w:rsidRPr="00EC55B3">
              <w:t>E-mail Address</w:t>
            </w:r>
          </w:p>
        </w:tc>
        <w:tc>
          <w:tcPr>
            <w:tcW w:w="7560" w:type="dxa"/>
            <w:vAlign w:val="center"/>
          </w:tcPr>
          <w:p w14:paraId="2103C3BA" w14:textId="018281AB" w:rsidR="00DF28DD" w:rsidRDefault="00DF28DD" w:rsidP="00DF28DD">
            <w:pPr>
              <w:pStyle w:val="NormalArial"/>
            </w:pPr>
            <w:hyperlink r:id="rId11" w:history="1">
              <w:r w:rsidRPr="00237C07">
                <w:rPr>
                  <w:rStyle w:val="Hyperlink"/>
                  <w:rFonts w:eastAsia="Arial" w:cs="Arial"/>
                </w:rPr>
                <w:t>cameron@datacentercoalition.org</w:t>
              </w:r>
            </w:hyperlink>
          </w:p>
        </w:tc>
      </w:tr>
      <w:tr w:rsidR="00DF28DD" w14:paraId="439B4F12" w14:textId="77777777">
        <w:trPr>
          <w:trHeight w:val="350"/>
        </w:trPr>
        <w:tc>
          <w:tcPr>
            <w:tcW w:w="2880" w:type="dxa"/>
            <w:shd w:val="clear" w:color="auto" w:fill="FFFFFF"/>
            <w:vAlign w:val="center"/>
          </w:tcPr>
          <w:p w14:paraId="2F7D750A" w14:textId="77777777" w:rsidR="00DF28DD" w:rsidRPr="00EC55B3" w:rsidRDefault="00DF28DD" w:rsidP="00DF28DD">
            <w:pPr>
              <w:pStyle w:val="Header"/>
            </w:pPr>
            <w:r w:rsidRPr="00EC55B3">
              <w:t>Company</w:t>
            </w:r>
          </w:p>
        </w:tc>
        <w:tc>
          <w:tcPr>
            <w:tcW w:w="7560" w:type="dxa"/>
            <w:vAlign w:val="center"/>
          </w:tcPr>
          <w:p w14:paraId="7AFFD500" w14:textId="6F473890" w:rsidR="00DF28DD" w:rsidRDefault="00DF28DD" w:rsidP="00DF28DD">
            <w:pPr>
              <w:pStyle w:val="NormalArial"/>
            </w:pPr>
            <w:r>
              <w:rPr>
                <w:rFonts w:eastAsia="Arial" w:cs="Arial"/>
              </w:rPr>
              <w:t>Data Center Coalition (DCC)</w:t>
            </w:r>
          </w:p>
        </w:tc>
      </w:tr>
      <w:tr w:rsidR="00DF28DD" w14:paraId="6A255A6F" w14:textId="77777777">
        <w:trPr>
          <w:trHeight w:val="350"/>
        </w:trPr>
        <w:tc>
          <w:tcPr>
            <w:tcW w:w="2880" w:type="dxa"/>
            <w:tcBorders>
              <w:bottom w:val="single" w:sz="4" w:space="0" w:color="auto"/>
            </w:tcBorders>
            <w:shd w:val="clear" w:color="auto" w:fill="FFFFFF"/>
            <w:vAlign w:val="center"/>
          </w:tcPr>
          <w:p w14:paraId="383538EF" w14:textId="77777777" w:rsidR="00DF28DD" w:rsidRPr="00EC55B3" w:rsidRDefault="00DF28DD" w:rsidP="00DF28DD">
            <w:pPr>
              <w:pStyle w:val="Header"/>
            </w:pPr>
            <w:r w:rsidRPr="00EC55B3">
              <w:t>Phone Number</w:t>
            </w:r>
          </w:p>
        </w:tc>
        <w:tc>
          <w:tcPr>
            <w:tcW w:w="7560" w:type="dxa"/>
            <w:tcBorders>
              <w:bottom w:val="single" w:sz="4" w:space="0" w:color="auto"/>
            </w:tcBorders>
            <w:vAlign w:val="center"/>
          </w:tcPr>
          <w:p w14:paraId="6CD60908" w14:textId="1A51ED61" w:rsidR="00DF28DD" w:rsidRDefault="00DF28DD" w:rsidP="00DF28DD">
            <w:pPr>
              <w:pStyle w:val="NormalArial"/>
            </w:pPr>
            <w:r>
              <w:rPr>
                <w:rFonts w:eastAsia="Arial" w:cs="Arial"/>
              </w:rPr>
              <w:t>(713) 894-9933</w:t>
            </w:r>
          </w:p>
        </w:tc>
      </w:tr>
      <w:tr w:rsidR="00DF28DD" w14:paraId="520CCDBE" w14:textId="77777777">
        <w:trPr>
          <w:trHeight w:val="350"/>
        </w:trPr>
        <w:tc>
          <w:tcPr>
            <w:tcW w:w="2880" w:type="dxa"/>
            <w:shd w:val="clear" w:color="auto" w:fill="FFFFFF"/>
            <w:vAlign w:val="center"/>
          </w:tcPr>
          <w:p w14:paraId="360B4F22" w14:textId="77777777" w:rsidR="00DF28DD" w:rsidRPr="00EC55B3" w:rsidRDefault="00DF28DD" w:rsidP="00DF28DD">
            <w:pPr>
              <w:pStyle w:val="Header"/>
            </w:pPr>
            <w:r>
              <w:t>Cell</w:t>
            </w:r>
            <w:r w:rsidRPr="00EC55B3">
              <w:t xml:space="preserve"> Number</w:t>
            </w:r>
          </w:p>
        </w:tc>
        <w:tc>
          <w:tcPr>
            <w:tcW w:w="7560" w:type="dxa"/>
            <w:vAlign w:val="center"/>
          </w:tcPr>
          <w:p w14:paraId="6AE79A06" w14:textId="7A6EC60F" w:rsidR="00DF28DD" w:rsidRDefault="00DF28DD" w:rsidP="00DF28DD">
            <w:pPr>
              <w:pStyle w:val="NormalArial"/>
            </w:pPr>
            <w:r>
              <w:rPr>
                <w:rFonts w:eastAsia="Arial" w:cs="Arial"/>
              </w:rPr>
              <w:t>(713) 894-9933</w:t>
            </w:r>
          </w:p>
        </w:tc>
      </w:tr>
      <w:tr w:rsidR="00DF28DD" w14:paraId="0431F29E" w14:textId="77777777">
        <w:trPr>
          <w:trHeight w:val="350"/>
        </w:trPr>
        <w:tc>
          <w:tcPr>
            <w:tcW w:w="2880" w:type="dxa"/>
            <w:tcBorders>
              <w:bottom w:val="single" w:sz="4" w:space="0" w:color="auto"/>
            </w:tcBorders>
            <w:shd w:val="clear" w:color="auto" w:fill="FFFFFF"/>
            <w:vAlign w:val="center"/>
          </w:tcPr>
          <w:p w14:paraId="503DCBB6" w14:textId="77777777" w:rsidR="00DF28DD" w:rsidRPr="00EC55B3" w:rsidDel="00075A94" w:rsidRDefault="00DF28DD" w:rsidP="00DF28DD">
            <w:pPr>
              <w:pStyle w:val="Header"/>
            </w:pPr>
            <w:r>
              <w:t>Market Segment</w:t>
            </w:r>
          </w:p>
        </w:tc>
        <w:tc>
          <w:tcPr>
            <w:tcW w:w="7560" w:type="dxa"/>
            <w:tcBorders>
              <w:bottom w:val="single" w:sz="4" w:space="0" w:color="auto"/>
            </w:tcBorders>
            <w:vAlign w:val="center"/>
          </w:tcPr>
          <w:p w14:paraId="6DBCEF37" w14:textId="570BA796" w:rsidR="00DF28DD" w:rsidRDefault="00DF28DD" w:rsidP="00DF28DD">
            <w:pPr>
              <w:pStyle w:val="NormalArial"/>
            </w:pPr>
            <w:r>
              <w:rPr>
                <w:rFonts w:eastAsia="Arial" w:cs="Arial"/>
              </w:rPr>
              <w:t>Industrial Consumer</w:t>
            </w:r>
          </w:p>
        </w:tc>
      </w:tr>
    </w:tbl>
    <w:p w14:paraId="14AEDA42"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0308" w14:paraId="0E0606DE" w14:textId="77777777">
        <w:trPr>
          <w:trHeight w:val="350"/>
        </w:trPr>
        <w:tc>
          <w:tcPr>
            <w:tcW w:w="10440" w:type="dxa"/>
            <w:tcBorders>
              <w:bottom w:val="single" w:sz="4" w:space="0" w:color="auto"/>
            </w:tcBorders>
            <w:shd w:val="clear" w:color="auto" w:fill="FFFFFF"/>
            <w:vAlign w:val="center"/>
          </w:tcPr>
          <w:p w14:paraId="093D417D" w14:textId="36E7B6DE" w:rsidR="00270308" w:rsidRDefault="00270308">
            <w:pPr>
              <w:pStyle w:val="Header"/>
              <w:jc w:val="center"/>
            </w:pPr>
            <w:r>
              <w:t>Comments</w:t>
            </w:r>
          </w:p>
        </w:tc>
      </w:tr>
    </w:tbl>
    <w:p w14:paraId="45A0C985" w14:textId="228BD5A2" w:rsidR="00DF28DD" w:rsidRPr="00DF28DD" w:rsidRDefault="00DF28DD" w:rsidP="00DF28DD">
      <w:pPr>
        <w:spacing w:before="120" w:after="120" w:line="276" w:lineRule="auto"/>
        <w:ind w:firstLine="720"/>
        <w:rPr>
          <w:rFonts w:ascii="Arial" w:hAnsi="Arial" w:cs="Arial"/>
        </w:rPr>
      </w:pPr>
      <w:r w:rsidRPr="00DF28DD">
        <w:rPr>
          <w:rFonts w:ascii="Arial" w:hAnsi="Arial" w:cs="Arial"/>
        </w:rPr>
        <w:t>The Data Center Coalition (DCC) is the national membership association</w:t>
      </w:r>
      <w:r w:rsidRPr="00DF28DD">
        <w:rPr>
          <w:rFonts w:ascii="Arial" w:hAnsi="Arial" w:cs="Arial"/>
          <w:vertAlign w:val="superscript"/>
        </w:rPr>
        <w:footnoteReference w:id="1"/>
      </w:r>
      <w:r w:rsidRPr="00DF28DD">
        <w:rPr>
          <w:rFonts w:ascii="Arial" w:hAnsi="Arial" w:cs="Arial"/>
        </w:rPr>
        <w:t xml:space="preserve"> for the data center industry, representing leading data center owners and operators who maintain data center infrastructure across the country and globe, as well as companies that lease large amounts of data center capacity. DCC empowers and champions the data center community through public policy advocacy, thought leadership, stakeholder outreach, and community engagement. A vast majority of DCC member companies have teams, operations and infrastructure in the Lone Star State. As such, DCC believes it is essential to weigh in on </w:t>
      </w:r>
      <w:r>
        <w:rPr>
          <w:rFonts w:ascii="Arial" w:hAnsi="Arial" w:cs="Arial"/>
        </w:rPr>
        <w:t>Nodal Operating Guide Revision Request (</w:t>
      </w:r>
      <w:r w:rsidRPr="00DF28DD">
        <w:rPr>
          <w:rFonts w:ascii="Arial" w:hAnsi="Arial" w:cs="Arial"/>
        </w:rPr>
        <w:t>NOGRR</w:t>
      </w:r>
      <w:r>
        <w:rPr>
          <w:rFonts w:ascii="Arial" w:hAnsi="Arial" w:cs="Arial"/>
        </w:rPr>
        <w:t>)</w:t>
      </w:r>
      <w:r w:rsidRPr="00DF28DD">
        <w:rPr>
          <w:rFonts w:ascii="Arial" w:hAnsi="Arial" w:cs="Arial"/>
        </w:rPr>
        <w:t xml:space="preserve"> 282 and </w:t>
      </w:r>
      <w:r>
        <w:rPr>
          <w:rFonts w:ascii="Arial" w:hAnsi="Arial" w:cs="Arial"/>
        </w:rPr>
        <w:t>Nodal Protocol Revision Request (</w:t>
      </w:r>
      <w:r w:rsidRPr="00DF28DD">
        <w:rPr>
          <w:rFonts w:ascii="Arial" w:hAnsi="Arial" w:cs="Arial"/>
        </w:rPr>
        <w:t>NPRR</w:t>
      </w:r>
      <w:r>
        <w:rPr>
          <w:rFonts w:ascii="Arial" w:hAnsi="Arial" w:cs="Arial"/>
        </w:rPr>
        <w:t>)</w:t>
      </w:r>
      <w:r w:rsidRPr="00DF28DD">
        <w:rPr>
          <w:rFonts w:ascii="Arial" w:hAnsi="Arial" w:cs="Arial"/>
        </w:rPr>
        <w:t xml:space="preserve"> 1308, Board Priority - Related to NOGRR282, Large Electronic Load Ride-Through Requirements</w:t>
      </w:r>
      <w:r>
        <w:rPr>
          <w:rFonts w:ascii="Arial" w:hAnsi="Arial" w:cs="Arial"/>
        </w:rPr>
        <w:t xml:space="preserve">, </w:t>
      </w:r>
      <w:r w:rsidRPr="00DF28DD">
        <w:rPr>
          <w:rFonts w:ascii="Arial" w:hAnsi="Arial" w:cs="Arial"/>
        </w:rPr>
        <w:t xml:space="preserve">while also reiterating our members' support of ERCOT's mission to ensure all Texans have access to reliable, affordable energy. Given this mission, DCC believes it is essential to offer a thorough, but realistic picture of the limitations of </w:t>
      </w:r>
      <w:proofErr w:type="gramStart"/>
      <w:r w:rsidRPr="00DF28DD">
        <w:rPr>
          <w:rFonts w:ascii="Arial" w:hAnsi="Arial" w:cs="Arial"/>
        </w:rPr>
        <w:t>these voltage</w:t>
      </w:r>
      <w:proofErr w:type="gramEnd"/>
      <w:r w:rsidRPr="00DF28DD">
        <w:rPr>
          <w:rFonts w:ascii="Arial" w:hAnsi="Arial" w:cs="Arial"/>
        </w:rPr>
        <w:t xml:space="preserve"> ride</w:t>
      </w:r>
      <w:r>
        <w:rPr>
          <w:rFonts w:ascii="Arial" w:hAnsi="Arial" w:cs="Arial"/>
        </w:rPr>
        <w:t>-</w:t>
      </w:r>
      <w:r w:rsidRPr="00DF28DD">
        <w:rPr>
          <w:rFonts w:ascii="Arial" w:hAnsi="Arial" w:cs="Arial"/>
        </w:rPr>
        <w:t>through (</w:t>
      </w:r>
      <w:r>
        <w:rPr>
          <w:rFonts w:ascii="Arial" w:hAnsi="Arial" w:cs="Arial"/>
        </w:rPr>
        <w:t>“</w:t>
      </w:r>
      <w:r w:rsidRPr="00DF28DD">
        <w:rPr>
          <w:rFonts w:ascii="Arial" w:hAnsi="Arial" w:cs="Arial"/>
        </w:rPr>
        <w:t>VRT</w:t>
      </w:r>
      <w:r>
        <w:rPr>
          <w:rFonts w:ascii="Arial" w:hAnsi="Arial" w:cs="Arial"/>
        </w:rPr>
        <w:t>”</w:t>
      </w:r>
      <w:r w:rsidRPr="00DF28DD">
        <w:rPr>
          <w:rFonts w:ascii="Arial" w:hAnsi="Arial" w:cs="Arial"/>
        </w:rPr>
        <w:t xml:space="preserve">) requirements to meet their intended goal of ensuring grid reliability. </w:t>
      </w:r>
    </w:p>
    <w:p w14:paraId="2C3F92D5" w14:textId="4052A1C7" w:rsidR="00DF28DD" w:rsidRPr="00DF28DD" w:rsidRDefault="00DF28DD" w:rsidP="00DF28DD">
      <w:pPr>
        <w:spacing w:before="120" w:after="120" w:line="276" w:lineRule="auto"/>
        <w:ind w:firstLine="720"/>
        <w:rPr>
          <w:rFonts w:ascii="Arial" w:hAnsi="Arial" w:cs="Arial"/>
        </w:rPr>
      </w:pPr>
      <w:r w:rsidRPr="00DF28DD">
        <w:rPr>
          <w:rFonts w:ascii="Arial" w:hAnsi="Arial" w:cs="Arial"/>
        </w:rPr>
        <w:t xml:space="preserve">NOGRR282 and NPRR1308 implement requirements on data centers as if the industry is monolithic. It is composed of different companies, company sizes, facilities, business models, computing operations, and energy configurations whether they are connected directly to the grid or sited with co-located generation. Some data centers are built to support advanced large language models while others are multi-tenant facilities that host servers for several other business clients. Therefore, their operational, and </w:t>
      </w:r>
      <w:r w:rsidRPr="00DF28DD">
        <w:rPr>
          <w:rFonts w:ascii="Arial" w:hAnsi="Arial" w:cs="Arial"/>
        </w:rPr>
        <w:lastRenderedPageBreak/>
        <w:t xml:space="preserve">legal responsibilities to their clients vary by the type of data center and they also have different designs which offer varying capabilities to ride through events. </w:t>
      </w:r>
    </w:p>
    <w:p w14:paraId="36DDB076" w14:textId="762B9089" w:rsidR="00DF28DD" w:rsidRPr="00DF28DD" w:rsidRDefault="00DF28DD" w:rsidP="00DF28DD">
      <w:pPr>
        <w:spacing w:before="120" w:after="120" w:line="276" w:lineRule="auto"/>
        <w:ind w:firstLine="720"/>
        <w:rPr>
          <w:rFonts w:ascii="Arial" w:hAnsi="Arial" w:cs="Arial"/>
        </w:rPr>
      </w:pPr>
      <w:r w:rsidRPr="00DF28DD">
        <w:rPr>
          <w:rFonts w:ascii="Arial" w:hAnsi="Arial" w:cs="Arial"/>
        </w:rPr>
        <w:t>Nonetheless, as structured, NOGRR282 applies to all data centers the same and disproportionately impacts two specific industries – data centers and cryptocurrency mining facilities. NPRR1308 defines a Large Electronic Load (LEL) as “a Large Load in which 50% or greater of the Demand at the site consists of power electronic base load, specifically computational load, such as data centers and cryptocurrency mining facilities.” While ERCOT’s language singles out these two specific industries, data centers also traditionally do not perform any differently than other industries as highlighted in ERCOT’s recent presentation on large load reduction events.</w:t>
      </w:r>
      <w:r w:rsidRPr="00DF28DD">
        <w:rPr>
          <w:rFonts w:ascii="Arial" w:hAnsi="Arial" w:cs="Arial"/>
          <w:vertAlign w:val="superscript"/>
        </w:rPr>
        <w:footnoteReference w:id="2"/>
      </w:r>
      <w:r w:rsidRPr="00DF28DD">
        <w:rPr>
          <w:rFonts w:ascii="Arial" w:hAnsi="Arial" w:cs="Arial"/>
        </w:rPr>
        <w:t xml:space="preserve"> Yet, no other </w:t>
      </w:r>
      <w:r>
        <w:rPr>
          <w:rFonts w:ascii="Arial" w:hAnsi="Arial" w:cs="Arial"/>
        </w:rPr>
        <w:t>L</w:t>
      </w:r>
      <w:r w:rsidRPr="00DF28DD">
        <w:rPr>
          <w:rFonts w:ascii="Arial" w:hAnsi="Arial" w:cs="Arial"/>
        </w:rPr>
        <w:t xml:space="preserve">arge </w:t>
      </w:r>
      <w:r>
        <w:rPr>
          <w:rFonts w:ascii="Arial" w:hAnsi="Arial" w:cs="Arial"/>
        </w:rPr>
        <w:t>L</w:t>
      </w:r>
      <w:r w:rsidRPr="00DF28DD">
        <w:rPr>
          <w:rFonts w:ascii="Arial" w:hAnsi="Arial" w:cs="Arial"/>
        </w:rPr>
        <w:t xml:space="preserve">oad business sector is subject to these VRT requirements. </w:t>
      </w:r>
    </w:p>
    <w:p w14:paraId="0B0179DB" w14:textId="3FD713D4" w:rsidR="00DF28DD" w:rsidRPr="00DF28DD" w:rsidRDefault="00DF28DD" w:rsidP="00DF28DD">
      <w:pPr>
        <w:spacing w:before="120" w:after="120" w:line="276" w:lineRule="auto"/>
        <w:ind w:firstLine="720"/>
        <w:rPr>
          <w:rFonts w:ascii="Arial" w:hAnsi="Arial" w:cs="Arial"/>
        </w:rPr>
      </w:pPr>
      <w:r w:rsidRPr="00DF28DD">
        <w:rPr>
          <w:rFonts w:ascii="Arial" w:hAnsi="Arial" w:cs="Arial"/>
        </w:rPr>
        <w:t xml:space="preserve">If ERCOT is concerned with the VRT capabilities of Large Loads, it should require it of all Large Loads. If such requirements are not applied equally to all loads of a certain threshold, then there needs to be clear evidence that the targeted industry is the only one impacting the reliability of the grid in that manner. ERCOT has not furnished sufficient information on the performance of data centers in Texas that suggest these VRT requirements are warranted. Ultimately, the VRT requirements are structured in a way that assumes data centers can currently comply with them. As the industry stands, some of the VRT regulations established in NOGRR282 are several years from being achievable. Additionally, NOGRR282 is designed for facilities that are years from being operational, and, therefore, the industry does not have a clear picture of whether it is feasible to meet ride through requirements in NOGRR282. </w:t>
      </w:r>
      <w:proofErr w:type="gramStart"/>
      <w:r w:rsidRPr="00DF28DD">
        <w:rPr>
          <w:rFonts w:ascii="Arial" w:hAnsi="Arial" w:cs="Arial"/>
        </w:rPr>
        <w:t>The technology</w:t>
      </w:r>
      <w:proofErr w:type="gramEnd"/>
      <w:r w:rsidRPr="00DF28DD">
        <w:rPr>
          <w:rFonts w:ascii="Arial" w:hAnsi="Arial" w:cs="Arial"/>
        </w:rPr>
        <w:t xml:space="preserve"> simply has not been developed yet. While DCC members are actively investing in capabilities such as advanced semiconductor chips that should boost operational efficiency and offer flexibility, predicting the timing of capabilities is a moving target. The DCC recommends that any VRT requirements be limited to loads not already through the interconnection process; those sites were designed and investments were made and equipment purchased based on the requirements when the interconnection agreement was executed and load was approved by ERCOT. Requiring a different design now would be extremely detrimental to the industry without demonstrating a need. Additionally, because the industry is so diverse, the DCC recommends ERCOT </w:t>
      </w:r>
      <w:proofErr w:type="gramStart"/>
      <w:r w:rsidRPr="00DF28DD">
        <w:rPr>
          <w:rFonts w:ascii="Arial" w:hAnsi="Arial" w:cs="Arial"/>
        </w:rPr>
        <w:t>host</w:t>
      </w:r>
      <w:proofErr w:type="gramEnd"/>
      <w:r w:rsidRPr="00DF28DD">
        <w:rPr>
          <w:rFonts w:ascii="Arial" w:hAnsi="Arial" w:cs="Arial"/>
        </w:rPr>
        <w:t xml:space="preserve"> a technical workshop with data center operators to review which requirements are realistically achievable using current technology.</w:t>
      </w:r>
    </w:p>
    <w:p w14:paraId="52AC6BF2" w14:textId="594B1CD3" w:rsidR="00DF28DD" w:rsidRPr="00DF28DD" w:rsidRDefault="00DF28DD" w:rsidP="00DF28DD">
      <w:pPr>
        <w:spacing w:before="120" w:after="120" w:line="276" w:lineRule="auto"/>
        <w:ind w:firstLine="720"/>
        <w:rPr>
          <w:rFonts w:ascii="Arial" w:hAnsi="Arial" w:cs="Arial"/>
        </w:rPr>
      </w:pPr>
      <w:r w:rsidRPr="00DF28DD">
        <w:rPr>
          <w:rFonts w:ascii="Arial" w:hAnsi="Arial" w:cs="Arial"/>
        </w:rPr>
        <w:t xml:space="preserve">Further, </w:t>
      </w:r>
      <w:proofErr w:type="gramStart"/>
      <w:r w:rsidRPr="00DF28DD">
        <w:rPr>
          <w:rFonts w:ascii="Arial" w:hAnsi="Arial" w:cs="Arial"/>
        </w:rPr>
        <w:t>in order to</w:t>
      </w:r>
      <w:proofErr w:type="gramEnd"/>
      <w:r w:rsidRPr="00DF28DD">
        <w:rPr>
          <w:rFonts w:ascii="Arial" w:hAnsi="Arial" w:cs="Arial"/>
        </w:rPr>
        <w:t xml:space="preserve"> meet ride-through and fast post-fault active power recovery times, the large load customer must have back-up energy. ERCOT inaccurately assumes that every data center has 1:1 backup energy coverage. The capabilities vary </w:t>
      </w:r>
      <w:r w:rsidRPr="00DF28DD">
        <w:rPr>
          <w:rFonts w:ascii="Arial" w:hAnsi="Arial" w:cs="Arial"/>
        </w:rPr>
        <w:lastRenderedPageBreak/>
        <w:t xml:space="preserve">by the design of a data center's operation. If ERCOT imposes this requirement, the entity is, in effect, requiring every data center to secure backup energy. Currently, not every data center facility has backup energy to cover an entire facility, unfairly imposing a financial and regulatory requirement on the data center industry, but no other Large Loads. Even state-of-the-art data centers typically only have back up energy for a portion of their total load. Therefore, the VRT requirements in </w:t>
      </w:r>
      <w:r>
        <w:rPr>
          <w:rFonts w:ascii="Arial" w:hAnsi="Arial" w:cs="Arial"/>
        </w:rPr>
        <w:t>paragraph</w:t>
      </w:r>
      <w:r w:rsidRPr="00DF28DD">
        <w:rPr>
          <w:rFonts w:ascii="Arial" w:hAnsi="Arial" w:cs="Arial"/>
        </w:rPr>
        <w:t xml:space="preserve"> (2)</w:t>
      </w:r>
      <w:r>
        <w:rPr>
          <w:rFonts w:ascii="Arial" w:hAnsi="Arial" w:cs="Arial"/>
        </w:rPr>
        <w:t xml:space="preserve"> of Section </w:t>
      </w:r>
      <w:r w:rsidRPr="00DF28DD">
        <w:rPr>
          <w:rFonts w:ascii="Arial" w:hAnsi="Arial" w:cs="Arial"/>
        </w:rPr>
        <w:t>2.14 should only apply to a fraction of a facility’s total load. (For example, we proposed 50% of total load used in redlines below, but it depends on the facility’s design.) Further, ERCOT should ensure the remaining load is not required to ride-through and exhibit extended post-fault active power recovery timelines. If ERCOT’s VRT requirements remain as proposed, several companies would have to conduct substantial re-designs.</w:t>
      </w:r>
    </w:p>
    <w:p w14:paraId="535A3F7F" w14:textId="78F9278D" w:rsidR="00DF28DD" w:rsidRPr="00DF28DD" w:rsidRDefault="00DF28DD" w:rsidP="00DF28DD">
      <w:pPr>
        <w:spacing w:before="120" w:after="120" w:line="276" w:lineRule="auto"/>
        <w:ind w:firstLine="720"/>
        <w:rPr>
          <w:rFonts w:ascii="Arial" w:hAnsi="Arial" w:cs="Arial"/>
        </w:rPr>
      </w:pPr>
      <w:r w:rsidRPr="00DF28DD">
        <w:rPr>
          <w:rFonts w:ascii="Arial" w:hAnsi="Arial" w:cs="Arial"/>
        </w:rPr>
        <w:t>A part of the challenge is that there is a common assumption that all data centers can leverage their uninterrupted power supply (</w:t>
      </w:r>
      <w:r>
        <w:rPr>
          <w:rFonts w:ascii="Arial" w:hAnsi="Arial" w:cs="Arial"/>
        </w:rPr>
        <w:t>“</w:t>
      </w:r>
      <w:r w:rsidRPr="00DF28DD">
        <w:rPr>
          <w:rFonts w:ascii="Arial" w:hAnsi="Arial" w:cs="Arial"/>
        </w:rPr>
        <w:t>UPS</w:t>
      </w:r>
      <w:r>
        <w:rPr>
          <w:rFonts w:ascii="Arial" w:hAnsi="Arial" w:cs="Arial"/>
        </w:rPr>
        <w:t>”</w:t>
      </w:r>
      <w:r w:rsidRPr="00DF28DD">
        <w:rPr>
          <w:rFonts w:ascii="Arial" w:hAnsi="Arial" w:cs="Arial"/>
        </w:rPr>
        <w:t xml:space="preserve">) equipment to achieve NOGRR 282’s objectives. While UPS systems provide critical support for data centers, not every facility has the same capabilities. The systems are built to protect equipment in the case of an emergency, not a failsafe for grid operations. While DCC members support efforts to ensure grid reliability, it is essential that we provide a realistic picture of data center capabilities, which may not offer the surety needed during grid sensitivity or meet the specified voltage requirements.  </w:t>
      </w:r>
    </w:p>
    <w:p w14:paraId="43BF65AD" w14:textId="096F5592" w:rsidR="00DF28DD" w:rsidRPr="00DF28DD" w:rsidRDefault="00DF28DD" w:rsidP="00DF28DD">
      <w:pPr>
        <w:spacing w:before="120" w:after="120" w:line="276" w:lineRule="auto"/>
        <w:ind w:firstLine="720"/>
        <w:rPr>
          <w:rFonts w:ascii="Arial" w:hAnsi="Arial" w:cs="Arial"/>
        </w:rPr>
      </w:pPr>
      <w:r w:rsidRPr="00DF28DD">
        <w:rPr>
          <w:rFonts w:ascii="Arial" w:hAnsi="Arial" w:cs="Arial"/>
        </w:rPr>
        <w:t xml:space="preserve">Further, accurate dynamic modeling is essential to grasp future capabilities. While dynamic modeling is conducted now, ERCOT and the regulated community need additional information that will not be available until new technologies are introduced to understand the feasibility of achieving the VRT requirements in NOGRR282. Establishing metrics today before technologies have been formally adopted risks creating an inaccurate or moving target. It is essential that ERCOT establish thresholds that the industry can achieve under current practices. The pathway to feasible VRT requirements should be an iterative one that reflects current technology and information and does not single out one or two types of technology. </w:t>
      </w:r>
    </w:p>
    <w:p w14:paraId="11422617" w14:textId="77777777" w:rsidR="00DF28DD" w:rsidRPr="00DF28DD" w:rsidRDefault="00DF28DD" w:rsidP="00DF28DD">
      <w:pPr>
        <w:spacing w:before="120" w:after="120" w:line="276" w:lineRule="auto"/>
        <w:ind w:firstLine="720"/>
        <w:rPr>
          <w:rFonts w:ascii="Arial" w:hAnsi="Arial" w:cs="Arial"/>
        </w:rPr>
      </w:pPr>
      <w:r w:rsidRPr="00DF28DD">
        <w:rPr>
          <w:rFonts w:ascii="Arial" w:hAnsi="Arial" w:cs="Arial"/>
        </w:rPr>
        <w:t xml:space="preserve">Ultimately, placing </w:t>
      </w:r>
      <w:proofErr w:type="gramStart"/>
      <w:r w:rsidRPr="00DF28DD">
        <w:rPr>
          <w:rFonts w:ascii="Arial" w:hAnsi="Arial" w:cs="Arial"/>
        </w:rPr>
        <w:t>all of</w:t>
      </w:r>
      <w:proofErr w:type="gramEnd"/>
      <w:r w:rsidRPr="00DF28DD">
        <w:rPr>
          <w:rFonts w:ascii="Arial" w:hAnsi="Arial" w:cs="Arial"/>
        </w:rPr>
        <w:t xml:space="preserve"> the requirements and risk on data centers and their equipment distracts from the need to continue to modernize and expand the grid to the benefit of all Texans. ERCOT’s focus should be on developing market-based solutions that modernize the grid. Ensuring the market sends proper signals for investments in grid transmission and infrastructure is the best way to ensure long-term reliability. Specifically, ERCOT’s December 2025 update on the large load loss analysis revealed battery storage as capable of addressing the Primary Frequency Response of the grid, and subsequently increased the system cap from 2,600 MW to 3,400 MW.</w:t>
      </w:r>
      <w:r w:rsidRPr="00DF28DD">
        <w:rPr>
          <w:rFonts w:ascii="Arial" w:hAnsi="Arial" w:cs="Arial"/>
          <w:vertAlign w:val="superscript"/>
        </w:rPr>
        <w:footnoteReference w:id="3"/>
      </w:r>
      <w:r w:rsidRPr="00DF28DD">
        <w:rPr>
          <w:rFonts w:ascii="Arial" w:hAnsi="Arial" w:cs="Arial"/>
        </w:rPr>
        <w:t xml:space="preserve"> DCC takes </w:t>
      </w:r>
      <w:r w:rsidRPr="00DF28DD">
        <w:rPr>
          <w:rFonts w:ascii="Arial" w:hAnsi="Arial" w:cs="Arial"/>
        </w:rPr>
        <w:lastRenderedPageBreak/>
        <w:t xml:space="preserve">the position that ERCOT should focus on grid-based solutions or market-based incentives which maximize the grid’s ability to respond to a variety of interruptions and events. </w:t>
      </w:r>
    </w:p>
    <w:p w14:paraId="13635A18" w14:textId="0B33B412" w:rsidR="00DF28DD" w:rsidRDefault="00DF28DD" w:rsidP="00DF28DD">
      <w:pPr>
        <w:spacing w:before="120" w:after="120" w:line="276" w:lineRule="auto"/>
        <w:ind w:firstLine="720"/>
      </w:pPr>
      <w:r w:rsidRPr="00DF28DD">
        <w:rPr>
          <w:rFonts w:ascii="Arial" w:hAnsi="Arial" w:cs="Arial"/>
        </w:rPr>
        <w:t xml:space="preserve">While DCC recognizes the intent of the VRT requirements, our members believe there are significant details that must be addressed before NOGRR282 is implemented to ensure we fulfill the goal of supporting grid reliability during voltage events. As such, DCC believes the effective date of November 14, </w:t>
      </w:r>
      <w:proofErr w:type="gramStart"/>
      <w:r w:rsidRPr="00DF28DD">
        <w:rPr>
          <w:rFonts w:ascii="Arial" w:hAnsi="Arial" w:cs="Arial"/>
        </w:rPr>
        <w:t>2025</w:t>
      </w:r>
      <w:proofErr w:type="gramEnd"/>
      <w:r w:rsidRPr="00DF28DD">
        <w:rPr>
          <w:rFonts w:ascii="Arial" w:hAnsi="Arial" w:cs="Arial"/>
        </w:rPr>
        <w:t xml:space="preserve"> should be amended to </w:t>
      </w:r>
      <w:r w:rsidR="00EB46C6">
        <w:rPr>
          <w:rFonts w:ascii="Arial" w:hAnsi="Arial" w:cs="Arial"/>
        </w:rPr>
        <w:t>a</w:t>
      </w:r>
      <w:r w:rsidRPr="00DF28DD">
        <w:rPr>
          <w:rFonts w:ascii="Arial" w:hAnsi="Arial" w:cs="Arial"/>
        </w:rPr>
        <w:t xml:space="preserve"> date</w:t>
      </w:r>
      <w:r w:rsidR="00EB46C6">
        <w:rPr>
          <w:rFonts w:ascii="Arial" w:hAnsi="Arial" w:cs="Arial"/>
        </w:rPr>
        <w:t xml:space="preserve"> after</w:t>
      </w:r>
      <w:r w:rsidRPr="00DF28DD">
        <w:rPr>
          <w:rFonts w:ascii="Arial" w:hAnsi="Arial" w:cs="Arial"/>
        </w:rPr>
        <w:t xml:space="preserve"> NOGRR282 is approved and should not apply to loads that have already completed the interconnection process. DCC remains a resource </w:t>
      </w:r>
      <w:proofErr w:type="gramStart"/>
      <w:r w:rsidRPr="00DF28DD">
        <w:rPr>
          <w:rFonts w:ascii="Arial" w:hAnsi="Arial" w:cs="Arial"/>
        </w:rPr>
        <w:t>to</w:t>
      </w:r>
      <w:proofErr w:type="gramEnd"/>
      <w:r w:rsidRPr="00DF28DD">
        <w:rPr>
          <w:rFonts w:ascii="Arial" w:hAnsi="Arial" w:cs="Arial"/>
        </w:rPr>
        <w:t xml:space="preserve"> ERCOT as it develops these requirements.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427217DA" w14:textId="77777777" w:rsidTr="004D37D7">
        <w:trPr>
          <w:trHeight w:val="350"/>
        </w:trPr>
        <w:tc>
          <w:tcPr>
            <w:tcW w:w="10440" w:type="dxa"/>
            <w:tcBorders>
              <w:bottom w:val="single" w:sz="4" w:space="0" w:color="auto"/>
            </w:tcBorders>
            <w:shd w:val="clear" w:color="auto" w:fill="FFFFFF"/>
            <w:vAlign w:val="center"/>
          </w:tcPr>
          <w:p w14:paraId="3B338495" w14:textId="77777777" w:rsidR="0055032D" w:rsidRDefault="0055032D" w:rsidP="004D37D7">
            <w:pPr>
              <w:pStyle w:val="Header"/>
              <w:jc w:val="center"/>
            </w:pPr>
            <w:r>
              <w:t>Revised Cover Page Language</w:t>
            </w:r>
          </w:p>
        </w:tc>
      </w:tr>
    </w:tbl>
    <w:p w14:paraId="13FEDC24" w14:textId="77777777" w:rsidR="007274F2" w:rsidRDefault="007274F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96B5A" w14:paraId="5E94BC25" w14:textId="77777777" w:rsidTr="000B3900">
        <w:trPr>
          <w:trHeight w:val="710"/>
        </w:trPr>
        <w:tc>
          <w:tcPr>
            <w:tcW w:w="1620" w:type="dxa"/>
            <w:tcBorders>
              <w:bottom w:val="single" w:sz="4" w:space="0" w:color="auto"/>
            </w:tcBorders>
            <w:shd w:val="clear" w:color="auto" w:fill="FFFFFF"/>
            <w:vAlign w:val="center"/>
          </w:tcPr>
          <w:p w14:paraId="164000A3" w14:textId="77777777" w:rsidR="00696B5A" w:rsidRDefault="00696B5A" w:rsidP="000B3900">
            <w:pPr>
              <w:pStyle w:val="Header"/>
            </w:pPr>
            <w:r>
              <w:t>NOGRR Number</w:t>
            </w:r>
          </w:p>
        </w:tc>
        <w:tc>
          <w:tcPr>
            <w:tcW w:w="1260" w:type="dxa"/>
            <w:tcBorders>
              <w:bottom w:val="single" w:sz="4" w:space="0" w:color="auto"/>
            </w:tcBorders>
            <w:vAlign w:val="center"/>
          </w:tcPr>
          <w:p w14:paraId="3065287C" w14:textId="77777777" w:rsidR="00696B5A" w:rsidRDefault="00696B5A" w:rsidP="000B3900">
            <w:pPr>
              <w:pStyle w:val="Header"/>
            </w:pPr>
            <w:hyperlink r:id="rId12" w:history="1">
              <w:r w:rsidRPr="00607273">
                <w:rPr>
                  <w:rStyle w:val="Hyperlink"/>
                </w:rPr>
                <w:t>282</w:t>
              </w:r>
            </w:hyperlink>
          </w:p>
        </w:tc>
        <w:tc>
          <w:tcPr>
            <w:tcW w:w="1170" w:type="dxa"/>
            <w:tcBorders>
              <w:bottom w:val="single" w:sz="4" w:space="0" w:color="auto"/>
            </w:tcBorders>
            <w:shd w:val="clear" w:color="auto" w:fill="FFFFFF"/>
            <w:vAlign w:val="center"/>
          </w:tcPr>
          <w:p w14:paraId="33CEEA86" w14:textId="77777777" w:rsidR="00696B5A" w:rsidRDefault="00696B5A" w:rsidP="000B3900">
            <w:pPr>
              <w:pStyle w:val="Header"/>
            </w:pPr>
            <w:r>
              <w:t>NOGRR Title</w:t>
            </w:r>
          </w:p>
        </w:tc>
        <w:tc>
          <w:tcPr>
            <w:tcW w:w="6390" w:type="dxa"/>
            <w:tcBorders>
              <w:bottom w:val="single" w:sz="4" w:space="0" w:color="auto"/>
            </w:tcBorders>
            <w:vAlign w:val="center"/>
          </w:tcPr>
          <w:p w14:paraId="2407E97A" w14:textId="77777777" w:rsidR="00696B5A" w:rsidRDefault="00696B5A" w:rsidP="000B3900">
            <w:pPr>
              <w:pStyle w:val="Header"/>
            </w:pPr>
            <w:r>
              <w:t xml:space="preserve">Board Priority - Large </w:t>
            </w:r>
            <w:del w:id="0" w:author="DCC 020926" w:date="2026-02-09T13:40:00Z" w16du:dateUtc="2026-02-09T19:40:00Z">
              <w:r w:rsidDel="00696B5A">
                <w:delText xml:space="preserve">Electronic </w:delText>
              </w:r>
            </w:del>
            <w:r>
              <w:t>Load Ride-Through Requirements</w:t>
            </w:r>
          </w:p>
        </w:tc>
      </w:tr>
      <w:tr w:rsidR="005307AF" w:rsidRPr="00FB509B" w14:paraId="2093F5A8" w14:textId="77777777">
        <w:trPr>
          <w:trHeight w:val="773"/>
        </w:trPr>
        <w:tc>
          <w:tcPr>
            <w:tcW w:w="2880" w:type="dxa"/>
            <w:gridSpan w:val="2"/>
            <w:tcBorders>
              <w:top w:val="single" w:sz="4" w:space="0" w:color="auto"/>
              <w:bottom w:val="single" w:sz="4" w:space="0" w:color="auto"/>
            </w:tcBorders>
            <w:shd w:val="clear" w:color="auto" w:fill="FFFFFF"/>
            <w:vAlign w:val="center"/>
          </w:tcPr>
          <w:p w14:paraId="76984C00" w14:textId="77777777" w:rsidR="005307AF" w:rsidRDefault="005307AF">
            <w:pPr>
              <w:pStyle w:val="Header"/>
            </w:pPr>
            <w:r>
              <w:t xml:space="preserve">Nodal Operating Guide Sections Requiring Revision </w:t>
            </w:r>
          </w:p>
        </w:tc>
        <w:tc>
          <w:tcPr>
            <w:tcW w:w="7560" w:type="dxa"/>
            <w:gridSpan w:val="2"/>
            <w:tcBorders>
              <w:top w:val="single" w:sz="4" w:space="0" w:color="auto"/>
            </w:tcBorders>
            <w:vAlign w:val="center"/>
          </w:tcPr>
          <w:p w14:paraId="4BA8837A" w14:textId="77777777" w:rsidR="005307AF" w:rsidRDefault="005307AF">
            <w:pPr>
              <w:pStyle w:val="NormalArial"/>
              <w:spacing w:before="120"/>
            </w:pPr>
            <w:r>
              <w:t>2.6.4, Frequency Ride-Through Requirements for Large</w:t>
            </w:r>
            <w:del w:id="1" w:author="DCC 020926" w:date="2026-02-09T13:24:00Z" w16du:dateUtc="2026-02-09T19:24:00Z">
              <w:r w:rsidDel="00843E06">
                <w:delText xml:space="preserve"> Electronic</w:delText>
              </w:r>
            </w:del>
            <w:r>
              <w:t xml:space="preserve"> Loads (new)</w:t>
            </w:r>
          </w:p>
          <w:p w14:paraId="1AC8B351" w14:textId="34967C06" w:rsidR="005307AF" w:rsidRPr="00FB509B" w:rsidRDefault="005307AF">
            <w:pPr>
              <w:pStyle w:val="NormalArial"/>
              <w:spacing w:after="120"/>
            </w:pPr>
            <w:r>
              <w:t>2.1</w:t>
            </w:r>
            <w:ins w:id="2" w:author="ERCOT 013026" w:date="2026-01-14T14:25:00Z" w16du:dateUtc="2026-01-14T20:25:00Z">
              <w:r w:rsidR="0048180F">
                <w:t>5</w:t>
              </w:r>
            </w:ins>
            <w:del w:id="3" w:author="ERCOT 013026" w:date="2026-01-14T14:25:00Z" w16du:dateUtc="2026-01-14T20:25:00Z">
              <w:r w:rsidDel="0048180F">
                <w:delText>4</w:delText>
              </w:r>
            </w:del>
            <w:r>
              <w:t xml:space="preserve">, </w:t>
            </w:r>
            <w:r w:rsidRPr="00B74BFC">
              <w:t>Voltage Ride-Through Requirements for Large</w:t>
            </w:r>
            <w:del w:id="4" w:author="DCC 020926" w:date="2026-02-09T13:24:00Z" w16du:dateUtc="2026-02-09T19:24:00Z">
              <w:r w:rsidRPr="00B74BFC" w:rsidDel="00843E06">
                <w:delText xml:space="preserve"> </w:delText>
              </w:r>
              <w:r w:rsidDel="00843E06">
                <w:delText>Electronic</w:delText>
              </w:r>
            </w:del>
            <w:r>
              <w:t xml:space="preserve"> </w:t>
            </w:r>
            <w:r w:rsidRPr="00B74BFC">
              <w:t xml:space="preserve">Loads </w:t>
            </w:r>
            <w:r>
              <w:t>(new)</w:t>
            </w:r>
          </w:p>
        </w:tc>
      </w:tr>
      <w:tr w:rsidR="00696B5A" w:rsidRPr="00FB509B" w14:paraId="7EA4DCAE" w14:textId="77777777" w:rsidTr="00696B5A">
        <w:trPr>
          <w:trHeight w:val="77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FFFE08" w14:textId="77777777" w:rsidR="00696B5A" w:rsidRDefault="00696B5A" w:rsidP="000B3900">
            <w:pPr>
              <w:pStyle w:val="Header"/>
            </w:pPr>
            <w: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C13F44" w14:textId="77777777" w:rsidR="00696B5A" w:rsidRPr="00FB509B" w:rsidRDefault="00696B5A" w:rsidP="00696B5A">
            <w:pPr>
              <w:pStyle w:val="NormalArial"/>
              <w:spacing w:before="120"/>
            </w:pPr>
            <w:r>
              <w:t>This NOGRR</w:t>
            </w:r>
            <w:r w:rsidRPr="00696B5A">
              <w:t xml:space="preserve"> </w:t>
            </w:r>
            <w:r>
              <w:t xml:space="preserve">establishes frequency and voltage ride-through requirements for Large </w:t>
            </w:r>
            <w:del w:id="5" w:author="DCC 020926" w:date="2026-02-09T13:40:00Z" w16du:dateUtc="2026-02-09T19:40:00Z">
              <w:r w:rsidDel="00696B5A">
                <w:delText xml:space="preserve">Electronic </w:delText>
              </w:r>
            </w:del>
            <w:r>
              <w:t>Loads.</w:t>
            </w:r>
          </w:p>
        </w:tc>
      </w:tr>
      <w:tr w:rsidR="00696B5A" w:rsidRPr="00625E5D" w14:paraId="54DA3C46" w14:textId="77777777" w:rsidTr="00696B5A">
        <w:trPr>
          <w:trHeight w:val="77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6763A6" w14:textId="77777777" w:rsidR="00696B5A" w:rsidRDefault="00696B5A" w:rsidP="000B3900">
            <w:pPr>
              <w:pStyle w:val="Header"/>
            </w:pPr>
            <w: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966B929" w14:textId="37BF2450" w:rsidR="00696B5A" w:rsidRPr="00696B5A" w:rsidRDefault="00696B5A" w:rsidP="00696B5A">
            <w:pPr>
              <w:pStyle w:val="NormalArial"/>
              <w:spacing w:before="120"/>
            </w:pPr>
            <w:r w:rsidRPr="00696B5A">
              <w:t xml:space="preserve">The frequency and voltage ride-through requirements in this NOGRR are necessary to ensure Large </w:t>
            </w:r>
            <w:del w:id="6" w:author="DCC 020926" w:date="2026-02-09T13:40:00Z" w16du:dateUtc="2026-02-09T19:40:00Z">
              <w:r w:rsidRPr="00696B5A" w:rsidDel="00696B5A">
                <w:delText xml:space="preserve">Electronic </w:delText>
              </w:r>
            </w:del>
            <w:r w:rsidRPr="00696B5A">
              <w:t>Loads do not present a reliability risk to the system by tripping when frequency and voltage excursions within a specified range occur.  ERCOT has identified many events since October 2022 that included Load loss from one or more L</w:t>
            </w:r>
            <w:ins w:id="7" w:author="DCC 020926" w:date="2026-02-09T13:40:00Z" w16du:dateUtc="2026-02-09T19:40:00Z">
              <w:r>
                <w:t>arge</w:t>
              </w:r>
            </w:ins>
            <w:del w:id="8" w:author="DCC 020926" w:date="2026-02-09T13:40:00Z" w16du:dateUtc="2026-02-09T19:40:00Z">
              <w:r w:rsidRPr="00696B5A" w:rsidDel="00696B5A">
                <w:delText>E</w:delText>
              </w:r>
            </w:del>
            <w:ins w:id="9" w:author="DCC 020926" w:date="2026-02-09T13:40:00Z" w16du:dateUtc="2026-02-09T19:40:00Z">
              <w:r>
                <w:t xml:space="preserve"> </w:t>
              </w:r>
            </w:ins>
            <w:r w:rsidRPr="00696B5A">
              <w:t>L</w:t>
            </w:r>
            <w:ins w:id="10" w:author="DCC 020926" w:date="2026-02-09T13:40:00Z" w16du:dateUtc="2026-02-09T19:40:00Z">
              <w:r>
                <w:t>oad</w:t>
              </w:r>
            </w:ins>
            <w:r w:rsidRPr="00696B5A">
              <w:t>s during a typical voltage disturbance in which system protection operated as designed.  As L</w:t>
            </w:r>
            <w:ins w:id="11" w:author="DCC 020926" w:date="2026-02-09T13:40:00Z" w16du:dateUtc="2026-02-09T19:40:00Z">
              <w:r>
                <w:t>arge</w:t>
              </w:r>
            </w:ins>
            <w:del w:id="12" w:author="DCC 020926" w:date="2026-02-09T13:40:00Z" w16du:dateUtc="2026-02-09T19:40:00Z">
              <w:r w:rsidRPr="00696B5A" w:rsidDel="00696B5A">
                <w:delText>E</w:delText>
              </w:r>
            </w:del>
            <w:ins w:id="13" w:author="DCC 020926" w:date="2026-02-09T13:40:00Z" w16du:dateUtc="2026-02-09T19:40:00Z">
              <w:r>
                <w:t xml:space="preserve"> </w:t>
              </w:r>
            </w:ins>
            <w:r w:rsidRPr="00696B5A">
              <w:t>L</w:t>
            </w:r>
            <w:ins w:id="14" w:author="DCC 020926" w:date="2026-02-09T13:41:00Z" w16du:dateUtc="2026-02-09T19:41:00Z">
              <w:r>
                <w:t>oad</w:t>
              </w:r>
            </w:ins>
            <w:r w:rsidRPr="00696B5A">
              <w:t>s increase on the ERCOT System, similar events would be expected to increase in magnitude and frequency, leading to frequency instability and other reliability problems absent frequency and voltage ride-through requirements.</w:t>
            </w:r>
            <w:del w:id="15" w:author="DCC 020926" w:date="2026-02-09T13:41:00Z" w16du:dateUtc="2026-02-09T19:41:00Z">
              <w:r w:rsidRPr="00696B5A" w:rsidDel="00696B5A">
                <w:delText xml:space="preserve">  ERCOT has also identified ride-through risks associated with other Large Loads and intends to submit a NOGRR to address those risks.  ERCOT anticipates that the requirements for those Large Loads could differ from those proposed in this NOGRR based on differences in the technology of the loads, just as ERCOT’s ride-through requirements for different generating technologies differ from one technology to another.</w:delText>
              </w:r>
            </w:del>
            <w:r w:rsidRPr="00696B5A">
              <w:t xml:space="preserve">  </w:t>
            </w:r>
          </w:p>
        </w:tc>
      </w:tr>
    </w:tbl>
    <w:p w14:paraId="475B3F5A" w14:textId="17B785E4" w:rsidR="00152993" w:rsidRDefault="00152993" w:rsidP="007274F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278849D" w14:textId="77777777">
        <w:trPr>
          <w:trHeight w:val="350"/>
        </w:trPr>
        <w:tc>
          <w:tcPr>
            <w:tcW w:w="10440" w:type="dxa"/>
            <w:tcBorders>
              <w:bottom w:val="single" w:sz="4" w:space="0" w:color="auto"/>
            </w:tcBorders>
            <w:shd w:val="clear" w:color="auto" w:fill="FFFFFF"/>
            <w:vAlign w:val="center"/>
          </w:tcPr>
          <w:p w14:paraId="129A3F3B" w14:textId="77777777" w:rsidR="00152993" w:rsidRDefault="00152993">
            <w:pPr>
              <w:pStyle w:val="Header"/>
              <w:jc w:val="center"/>
            </w:pPr>
            <w:r>
              <w:t xml:space="preserve">Revised Proposed </w:t>
            </w:r>
            <w:r w:rsidR="00C158EE">
              <w:t xml:space="preserve">Guide </w:t>
            </w:r>
            <w:r>
              <w:t>Language</w:t>
            </w:r>
          </w:p>
        </w:tc>
      </w:tr>
    </w:tbl>
    <w:p w14:paraId="7FC220AF" w14:textId="77777777" w:rsidR="00AC445F" w:rsidRDefault="00AC445F" w:rsidP="00AC445F">
      <w:pPr>
        <w:keepNext/>
        <w:tabs>
          <w:tab w:val="left" w:pos="720"/>
        </w:tabs>
        <w:spacing w:before="240" w:after="240"/>
        <w:outlineLvl w:val="1"/>
        <w:rPr>
          <w:ins w:id="16" w:author="ERCOT" w:date="2025-11-07T11:52:00Z" w16du:dateUtc="2025-11-07T17:52:00Z"/>
          <w:b/>
          <w:bCs/>
        </w:rPr>
      </w:pPr>
      <w:ins w:id="17" w:author="ERCOT" w:date="2025-11-07T11:52:00Z" w16du:dateUtc="2025-11-07T17:52:00Z">
        <w:r w:rsidRPr="62C6D3E8">
          <w:rPr>
            <w:b/>
            <w:bCs/>
          </w:rPr>
          <w:lastRenderedPageBreak/>
          <w:t>2.6.4</w:t>
        </w:r>
        <w:r>
          <w:tab/>
        </w:r>
        <w:r w:rsidRPr="62C6D3E8">
          <w:rPr>
            <w:b/>
            <w:bCs/>
          </w:rPr>
          <w:t xml:space="preserve">Frequency Ride-Through Requirements for Large </w:t>
        </w:r>
        <w:del w:id="18" w:author="DCC 020926" w:date="2026-02-09T13:24:00Z" w16du:dateUtc="2026-02-09T19:24:00Z">
          <w:r w:rsidDel="00843E06">
            <w:rPr>
              <w:b/>
              <w:bCs/>
            </w:rPr>
            <w:delText xml:space="preserve">Electronic </w:delText>
          </w:r>
        </w:del>
        <w:r w:rsidRPr="62C6D3E8">
          <w:rPr>
            <w:b/>
            <w:bCs/>
          </w:rPr>
          <w:t>Loads</w:t>
        </w:r>
      </w:ins>
    </w:p>
    <w:p w14:paraId="556CD308" w14:textId="626A515D" w:rsidR="00AC445F" w:rsidRDefault="00AC445F" w:rsidP="00AC445F">
      <w:pPr>
        <w:spacing w:after="240"/>
        <w:ind w:left="720" w:hanging="720"/>
        <w:rPr>
          <w:ins w:id="19" w:author="ERCOT" w:date="2025-11-07T11:52:00Z" w16du:dateUtc="2025-11-07T17:52:00Z"/>
        </w:rPr>
      </w:pPr>
      <w:ins w:id="20" w:author="ERCOT" w:date="2025-11-07T11:52:00Z" w16du:dateUtc="2025-11-07T17:52:00Z">
        <w:r>
          <w:t>(1)</w:t>
        </w:r>
        <w:r>
          <w:tab/>
        </w:r>
      </w:ins>
      <w:bookmarkStart w:id="21" w:name="_Hlk211947175"/>
      <w:ins w:id="22" w:author="ERCOT" w:date="2025-11-13T18:26:00Z" w16du:dateUtc="2025-11-14T00:26:00Z">
        <w:r>
          <w:t xml:space="preserve">A Customer that proposes to interconnect </w:t>
        </w:r>
        <w:del w:id="23" w:author="DCC 020926" w:date="2026-02-09T13:11:00Z" w16du:dateUtc="2026-02-09T19:11:00Z">
          <w:r w:rsidDel="008704C1">
            <w:delText xml:space="preserve">or maintains an interconnection </w:delText>
          </w:r>
        </w:del>
        <w:r>
          <w:t xml:space="preserve">of a Large </w:t>
        </w:r>
        <w:del w:id="24" w:author="DCC 020926" w:date="2026-02-09T13:11:00Z" w16du:dateUtc="2026-02-09T19:11:00Z">
          <w:r w:rsidDel="008704C1">
            <w:delText xml:space="preserve">Electronic </w:delText>
          </w:r>
        </w:del>
        <w:r>
          <w:t>Load</w:t>
        </w:r>
        <w:del w:id="25" w:author="DCC 020926" w:date="2026-02-09T13:11:00Z" w16du:dateUtc="2026-02-09T19:11:00Z">
          <w:r w:rsidDel="008704C1">
            <w:delText xml:space="preserve"> (LEL)</w:delText>
          </w:r>
        </w:del>
        <w:r>
          <w:t xml:space="preserve"> with the ERCOT System shall ensure the L</w:t>
        </w:r>
      </w:ins>
      <w:ins w:id="26" w:author="DCC 020926" w:date="2026-02-09T13:11:00Z" w16du:dateUtc="2026-02-09T19:11:00Z">
        <w:r w:rsidR="008704C1">
          <w:t>arge</w:t>
        </w:r>
      </w:ins>
      <w:ins w:id="27" w:author="ERCOT" w:date="2025-11-13T18:26:00Z" w16du:dateUtc="2025-11-14T00:26:00Z">
        <w:del w:id="28" w:author="DCC 020926" w:date="2026-02-09T13:11:00Z" w16du:dateUtc="2026-02-09T19:11:00Z">
          <w:r w:rsidDel="008704C1">
            <w:delText>E</w:delText>
          </w:r>
        </w:del>
      </w:ins>
      <w:ins w:id="29" w:author="DCC 020926" w:date="2026-02-09T13:11:00Z" w16du:dateUtc="2026-02-09T19:11:00Z">
        <w:r w:rsidR="008704C1">
          <w:t xml:space="preserve"> </w:t>
        </w:r>
      </w:ins>
      <w:ins w:id="30" w:author="ERCOT" w:date="2025-11-13T18:26:00Z" w16du:dateUtc="2025-11-14T00:26:00Z">
        <w:r>
          <w:t>L</w:t>
        </w:r>
      </w:ins>
      <w:ins w:id="31" w:author="DCC 020926" w:date="2026-02-09T13:11:00Z" w16du:dateUtc="2026-02-09T19:11:00Z">
        <w:r w:rsidR="008704C1">
          <w:t>oad</w:t>
        </w:r>
      </w:ins>
      <w:ins w:id="32" w:author="ERCOT" w:date="2025-11-13T18:26:00Z" w16du:dateUtc="2025-11-14T00:26:00Z">
        <w:r>
          <w:t xml:space="preserve"> complies with the frequency ride-through requirements of this section, unless</w:t>
        </w:r>
      </w:ins>
      <w:ins w:id="33" w:author="ERCOT 013026" w:date="2026-01-28T14:15:00Z" w16du:dateUtc="2026-01-28T20:15:00Z">
        <w:r w:rsidR="009E20B7">
          <w:t xml:space="preserve"> the Customer can demonstrate that</w:t>
        </w:r>
      </w:ins>
      <w:ins w:id="34" w:author="ERCOT" w:date="2025-11-13T18:26:00Z" w16du:dateUtc="2025-11-14T00:26:00Z">
        <w:r>
          <w:t>:</w:t>
        </w:r>
      </w:ins>
    </w:p>
    <w:p w14:paraId="4AE8C4AE" w14:textId="3E2FEDBA" w:rsidR="00AC445F" w:rsidRDefault="00AC445F" w:rsidP="00AC445F">
      <w:pPr>
        <w:spacing w:after="240"/>
        <w:ind w:left="1440" w:hanging="720"/>
        <w:rPr>
          <w:ins w:id="35" w:author="ERCOT" w:date="2025-11-07T11:52:00Z" w16du:dateUtc="2025-11-07T17:52:00Z"/>
        </w:rPr>
      </w:pPr>
      <w:ins w:id="36" w:author="ERCOT" w:date="2025-11-07T11:52:00Z" w16du:dateUtc="2025-11-07T17:52:00Z">
        <w:r>
          <w:t>(a)</w:t>
        </w:r>
        <w:r>
          <w:tab/>
          <w:t>The L</w:t>
        </w:r>
      </w:ins>
      <w:ins w:id="37" w:author="DCC 020926" w:date="2026-02-09T13:11:00Z" w16du:dateUtc="2026-02-09T19:11:00Z">
        <w:r w:rsidR="008704C1">
          <w:t>arge</w:t>
        </w:r>
      </w:ins>
      <w:ins w:id="38" w:author="ERCOT" w:date="2025-11-07T11:52:00Z" w16du:dateUtc="2025-11-07T17:52:00Z">
        <w:del w:id="39" w:author="DCC 020926" w:date="2026-02-09T13:11:00Z" w16du:dateUtc="2026-02-09T19:11:00Z">
          <w:r w:rsidDel="008704C1">
            <w:delText>E</w:delText>
          </w:r>
        </w:del>
      </w:ins>
      <w:ins w:id="40" w:author="DCC 020926" w:date="2026-02-09T13:11:00Z" w16du:dateUtc="2026-02-09T19:11:00Z">
        <w:r w:rsidR="008704C1">
          <w:t xml:space="preserve"> </w:t>
        </w:r>
      </w:ins>
      <w:ins w:id="41" w:author="ERCOT" w:date="2025-11-07T11:52:00Z" w16du:dateUtc="2025-11-07T17:52:00Z">
        <w:r>
          <w:t>L</w:t>
        </w:r>
      </w:ins>
      <w:ins w:id="42" w:author="DCC 020926" w:date="2026-02-09T13:11:00Z" w16du:dateUtc="2026-02-09T19:11:00Z">
        <w:r w:rsidR="008704C1">
          <w:t>oad</w:t>
        </w:r>
      </w:ins>
      <w:ins w:id="43" w:author="ERCOT" w:date="2025-11-07T11:52:00Z" w16du:dateUtc="2025-11-07T17:52:00Z">
        <w:r>
          <w:t xml:space="preserve"> </w:t>
        </w:r>
      </w:ins>
      <w:ins w:id="44" w:author="ERCOT 013026" w:date="2026-01-14T14:25:00Z" w16du:dateUtc="2026-01-14T20:25:00Z">
        <w:r w:rsidR="0048180F">
          <w:t xml:space="preserve">was operational </w:t>
        </w:r>
      </w:ins>
      <w:ins w:id="45" w:author="ERCOT 013026" w:date="2026-01-14T14:26:00Z" w16du:dateUtc="2026-01-14T20:26:00Z">
        <w:r w:rsidR="0048180F">
          <w:t xml:space="preserve">and </w:t>
        </w:r>
        <w:proofErr w:type="gramStart"/>
        <w:r w:rsidR="0048180F">
          <w:t>consuming</w:t>
        </w:r>
        <w:proofErr w:type="gramEnd"/>
        <w:r w:rsidR="0048180F">
          <w:t xml:space="preserve"> power from the ERCOT System or </w:t>
        </w:r>
      </w:ins>
      <w:ins w:id="46" w:author="ERCOT" w:date="2025-11-07T11:52:00Z" w16du:dateUtc="2025-11-07T17:52:00Z">
        <w:r>
          <w:t xml:space="preserve">received </w:t>
        </w:r>
      </w:ins>
      <w:ins w:id="47" w:author="ERCOT 013026" w:date="2026-01-14T14:26:00Z" w16du:dateUtc="2026-01-14T20:26:00Z">
        <w:r w:rsidR="0048180F">
          <w:t xml:space="preserve">written </w:t>
        </w:r>
      </w:ins>
      <w:ins w:id="48" w:author="ERCOT" w:date="2025-11-07T11:52:00Z" w16du:dateUtc="2025-11-07T17:52:00Z">
        <w:r>
          <w:t xml:space="preserve">approval to energize from ERCOT on or before </w:t>
        </w:r>
      </w:ins>
      <w:ins w:id="49" w:author="DCC 020926" w:date="2026-02-09T13:14:00Z" w16du:dateUtc="2026-02-09T19:14:00Z">
        <w:r w:rsidR="008704C1">
          <w:t>January 1, 2027</w:t>
        </w:r>
      </w:ins>
      <w:ins w:id="50" w:author="ERCOT" w:date="2025-11-07T11:52:00Z" w16du:dateUtc="2025-11-07T17:52:00Z">
        <w:del w:id="51" w:author="DCC 020926" w:date="2026-02-09T13:14:00Z" w16du:dateUtc="2026-02-09T19:14:00Z">
          <w:r w:rsidDel="008704C1">
            <w:delText>November 14, 2025</w:delText>
          </w:r>
        </w:del>
        <w:r>
          <w:t>; or</w:t>
        </w:r>
      </w:ins>
    </w:p>
    <w:p w14:paraId="3B798E74" w14:textId="5D9A5FDF" w:rsidR="00AC445F" w:rsidRDefault="23E1847D" w:rsidP="00635E06">
      <w:pPr>
        <w:spacing w:after="240"/>
        <w:ind w:left="1440" w:hanging="720"/>
        <w:rPr>
          <w:ins w:id="52" w:author="ERCOT 013026" w:date="2026-01-28T19:25:00Z" w16du:dateUtc="2026-01-28T19:25:45Z"/>
        </w:rPr>
      </w:pPr>
      <w:ins w:id="53" w:author="ERCOT" w:date="2025-11-07T11:52:00Z">
        <w:r>
          <w:t>(b)</w:t>
        </w:r>
        <w:r>
          <w:tab/>
        </w:r>
      </w:ins>
      <w:ins w:id="54" w:author="ERCOT 013026" w:date="2026-01-28T13:27:00Z" w16du:dateUtc="2026-01-28T19:27:00Z">
        <w:r w:rsidR="00D95EE6">
          <w:t>I</w:t>
        </w:r>
        <w:r w:rsidR="006021A0">
          <w:t>f the L</w:t>
        </w:r>
      </w:ins>
      <w:ins w:id="55" w:author="DCC 020926" w:date="2026-02-09T13:12:00Z" w16du:dateUtc="2026-02-09T19:12:00Z">
        <w:r w:rsidR="008704C1">
          <w:t>arge</w:t>
        </w:r>
      </w:ins>
      <w:ins w:id="56" w:author="ERCOT 013026" w:date="2026-01-28T13:27:00Z" w16du:dateUtc="2026-01-28T19:27:00Z">
        <w:del w:id="57" w:author="DCC 020926" w:date="2026-02-09T13:12:00Z" w16du:dateUtc="2026-02-09T19:12:00Z">
          <w:r w:rsidR="006021A0" w:rsidDel="008704C1">
            <w:delText>E</w:delText>
          </w:r>
        </w:del>
      </w:ins>
      <w:ins w:id="58" w:author="DCC 020926" w:date="2026-02-09T13:12:00Z" w16du:dateUtc="2026-02-09T19:12:00Z">
        <w:r w:rsidR="008704C1">
          <w:t xml:space="preserve"> </w:t>
        </w:r>
      </w:ins>
      <w:ins w:id="59" w:author="ERCOT 013026" w:date="2026-01-28T13:27:00Z" w16du:dateUtc="2026-01-28T19:27:00Z">
        <w:r w:rsidR="006021A0">
          <w:t>L</w:t>
        </w:r>
      </w:ins>
      <w:ins w:id="60" w:author="DCC 020926" w:date="2026-02-09T13:12:00Z" w16du:dateUtc="2026-02-09T19:12:00Z">
        <w:r w:rsidR="008704C1">
          <w:t>oad</w:t>
        </w:r>
      </w:ins>
      <w:ins w:id="61" w:author="ERCOT 013026" w:date="2026-01-28T13:27:00Z" w16du:dateUtc="2026-01-28T19:27:00Z">
        <w:r w:rsidR="006021A0">
          <w:t xml:space="preserve"> is not co-located with a Generation Resource </w:t>
        </w:r>
        <w:r w:rsidR="00D95EE6">
          <w:t xml:space="preserve">Facility, </w:t>
        </w:r>
      </w:ins>
      <w:ins w:id="62" w:author="ERCOT 013026" w:date="2026-01-26T10:14:00Z">
        <w:r w:rsidR="00B62A4C">
          <w:t>a</w:t>
        </w:r>
      </w:ins>
      <w:ins w:id="63" w:author="ERCOT 013026" w:date="2026-01-14T14:27:00Z">
        <w:r w:rsidR="4466164F">
          <w:t xml:space="preserve">ll required interconnection agreements or equivalent service extension agreements between the Interconnecting Large Load Entity </w:t>
        </w:r>
      </w:ins>
      <w:ins w:id="64" w:author="ERCOT 013026" w:date="2026-01-26T10:19:00Z">
        <w:r w:rsidR="003343EA">
          <w:t xml:space="preserve">(ILLE) </w:t>
        </w:r>
      </w:ins>
      <w:ins w:id="65" w:author="ERCOT 013026" w:date="2026-01-14T14:27:00Z">
        <w:r w:rsidR="4466164F">
          <w:t xml:space="preserve">and the applicable TDSP were executed on or before </w:t>
        </w:r>
      </w:ins>
      <w:ins w:id="66" w:author="DCC 020926" w:date="2026-02-09T13:13:00Z" w16du:dateUtc="2026-02-09T19:13:00Z">
        <w:r w:rsidR="008704C1">
          <w:t>January 1, 2027</w:t>
        </w:r>
      </w:ins>
      <w:ins w:id="67" w:author="ERCOT 013026" w:date="2026-01-14T14:27:00Z">
        <w:del w:id="68" w:author="DCC 020926" w:date="2026-02-09T13:13:00Z" w16du:dateUtc="2026-02-09T19:13:00Z">
          <w:r w:rsidR="4466164F" w:rsidDel="008704C1">
            <w:delText>November 14, 2025</w:delText>
          </w:r>
        </w:del>
      </w:ins>
      <w:ins w:id="69" w:author="ERCOT 013026" w:date="2026-01-30T09:48:00Z" w16du:dateUtc="2026-01-30T15:48:00Z">
        <w:r w:rsidR="00D21416">
          <w:t>; or</w:t>
        </w:r>
      </w:ins>
      <w:ins w:id="70" w:author="ERCOT 013026" w:date="2026-01-14T14:27:00Z">
        <w:r w:rsidR="4466164F">
          <w:t xml:space="preserve"> </w:t>
        </w:r>
      </w:ins>
    </w:p>
    <w:p w14:paraId="7862A113" w14:textId="60FB225F" w:rsidR="00AC31FB" w:rsidRDefault="3CA97496" w:rsidP="00AC445F">
      <w:pPr>
        <w:spacing w:after="240"/>
        <w:ind w:left="1440" w:hanging="720"/>
        <w:rPr>
          <w:ins w:id="71" w:author="ERCOT 013026" w:date="2026-01-28T13:26:00Z" w16du:dateUtc="2026-01-28T19:26:00Z"/>
        </w:rPr>
      </w:pPr>
      <w:ins w:id="72" w:author="ERCOT 013026" w:date="2026-01-28T19:25:00Z">
        <w:r>
          <w:t>(c)</w:t>
        </w:r>
        <w:r w:rsidR="23E1847D">
          <w:tab/>
        </w:r>
      </w:ins>
      <w:ins w:id="73" w:author="ERCOT 013026" w:date="2026-01-26T10:16:00Z">
        <w:r w:rsidR="009E28F4">
          <w:t>If the L</w:t>
        </w:r>
      </w:ins>
      <w:ins w:id="74" w:author="DCC 020926" w:date="2026-02-09T13:12:00Z" w16du:dateUtc="2026-02-09T19:12:00Z">
        <w:r w:rsidR="008704C1">
          <w:t>arge</w:t>
        </w:r>
      </w:ins>
      <w:ins w:id="75" w:author="ERCOT 013026" w:date="2026-01-26T10:16:00Z">
        <w:del w:id="76" w:author="DCC 020926" w:date="2026-02-09T13:12:00Z" w16du:dateUtc="2026-02-09T19:12:00Z">
          <w:r w:rsidR="009E28F4" w:rsidDel="008704C1">
            <w:delText>E</w:delText>
          </w:r>
        </w:del>
      </w:ins>
      <w:ins w:id="77" w:author="DCC 020926" w:date="2026-02-09T13:12:00Z" w16du:dateUtc="2026-02-09T19:12:00Z">
        <w:r w:rsidR="008704C1">
          <w:t xml:space="preserve"> </w:t>
        </w:r>
      </w:ins>
      <w:ins w:id="78" w:author="ERCOT 013026" w:date="2026-01-26T10:16:00Z">
        <w:r w:rsidR="009E28F4">
          <w:t>L</w:t>
        </w:r>
      </w:ins>
      <w:ins w:id="79" w:author="DCC 020926" w:date="2026-02-09T13:12:00Z" w16du:dateUtc="2026-02-09T19:12:00Z">
        <w:r w:rsidR="008704C1">
          <w:t>oad</w:t>
        </w:r>
      </w:ins>
      <w:ins w:id="80" w:author="ERCOT 013026" w:date="2026-01-26T10:16:00Z">
        <w:r w:rsidR="009E28F4">
          <w:t xml:space="preserve"> is co-located with </w:t>
        </w:r>
        <w:r w:rsidR="00736DB0">
          <w:t xml:space="preserve">a Generation Resource </w:t>
        </w:r>
        <w:r w:rsidR="007C7C9D">
          <w:t>Facility</w:t>
        </w:r>
        <w:r w:rsidR="008F54D6">
          <w:t xml:space="preserve">, </w:t>
        </w:r>
      </w:ins>
      <w:ins w:id="81" w:author="ERCOT 013026" w:date="2026-01-26T10:18:00Z">
        <w:r w:rsidR="000E77D1">
          <w:t xml:space="preserve">all </w:t>
        </w:r>
        <w:r w:rsidR="00D155EB">
          <w:t xml:space="preserve">required </w:t>
        </w:r>
        <w:r w:rsidR="00C83FF4">
          <w:t xml:space="preserve">interconnection agreements and/or </w:t>
        </w:r>
        <w:r w:rsidR="003A3104">
          <w:t xml:space="preserve">equivalent </w:t>
        </w:r>
        <w:r w:rsidR="00592417">
          <w:t xml:space="preserve">service extension or other agreements </w:t>
        </w:r>
        <w:r w:rsidR="0069193F">
          <w:t>with the Re</w:t>
        </w:r>
      </w:ins>
      <w:ins w:id="82" w:author="ERCOT 013026" w:date="2026-01-26T10:19:00Z">
        <w:r w:rsidR="0069193F">
          <w:t>source Entity</w:t>
        </w:r>
        <w:r w:rsidR="000675D6">
          <w:t xml:space="preserve">, Interconnecting </w:t>
        </w:r>
        <w:r w:rsidR="00491A9E">
          <w:t>Entity</w:t>
        </w:r>
        <w:r w:rsidR="00636EAF">
          <w:t xml:space="preserve">, and </w:t>
        </w:r>
        <w:r w:rsidR="0009584B">
          <w:t xml:space="preserve">ILLE </w:t>
        </w:r>
      </w:ins>
      <w:ins w:id="83" w:author="ERCOT 013026" w:date="2026-01-26T10:20:00Z">
        <w:r w:rsidR="00225739">
          <w:t xml:space="preserve">were executed on or before </w:t>
        </w:r>
      </w:ins>
      <w:ins w:id="84" w:author="DCC 020926" w:date="2026-02-09T13:13:00Z" w16du:dateUtc="2026-02-09T19:13:00Z">
        <w:r w:rsidR="008704C1">
          <w:t>January 1, 2027</w:t>
        </w:r>
      </w:ins>
      <w:ins w:id="85" w:author="ERCOT 013026" w:date="2026-01-26T10:20:00Z">
        <w:del w:id="86" w:author="DCC 020926" w:date="2026-02-09T13:13:00Z" w16du:dateUtc="2026-02-09T19:13:00Z">
          <w:r w:rsidR="00225739" w:rsidDel="008704C1">
            <w:delText>November 1</w:delText>
          </w:r>
        </w:del>
      </w:ins>
      <w:ins w:id="87" w:author="ERCOT 013026" w:date="2026-01-28T13:06:00Z">
        <w:del w:id="88" w:author="DCC 020926" w:date="2026-02-09T13:13:00Z" w16du:dateUtc="2026-02-09T19:13:00Z">
          <w:r w:rsidR="007B7956" w:rsidDel="008704C1">
            <w:delText>4</w:delText>
          </w:r>
        </w:del>
      </w:ins>
      <w:ins w:id="89" w:author="ERCOT 013026" w:date="2026-01-26T10:20:00Z">
        <w:del w:id="90" w:author="DCC 020926" w:date="2026-02-09T13:13:00Z" w16du:dateUtc="2026-02-09T19:13:00Z">
          <w:r w:rsidR="00225739" w:rsidDel="008704C1">
            <w:delText>, 2025</w:delText>
          </w:r>
        </w:del>
        <w:r w:rsidR="00225739">
          <w:t>.</w:t>
        </w:r>
        <w:r w:rsidR="000F528C">
          <w:t xml:space="preserve"> </w:t>
        </w:r>
      </w:ins>
    </w:p>
    <w:p w14:paraId="5ECE1AD4" w14:textId="206BC58D" w:rsidR="00AC445F" w:rsidRDefault="00AC31FB" w:rsidP="00AC445F">
      <w:pPr>
        <w:spacing w:after="240"/>
        <w:ind w:left="1440" w:hanging="720"/>
        <w:rPr>
          <w:ins w:id="91" w:author="ERCOT" w:date="2025-11-07T11:52:00Z" w16du:dateUtc="2025-11-07T17:52:00Z"/>
        </w:rPr>
      </w:pPr>
      <w:ins w:id="92" w:author="ERCOT 013026" w:date="2026-01-28T13:26:00Z" w16du:dateUtc="2026-01-28T19:26:00Z">
        <w:r>
          <w:t>(d)</w:t>
        </w:r>
        <w:r>
          <w:tab/>
        </w:r>
      </w:ins>
      <w:ins w:id="93" w:author="ERCOT 013026" w:date="2026-01-28T13:28:00Z" w16du:dateUtc="2026-01-28T19:28:00Z">
        <w:r w:rsidR="00D7254B">
          <w:t>For a</w:t>
        </w:r>
        <w:del w:id="94" w:author="DCC 020926" w:date="2026-02-09T13:33:00Z" w16du:dateUtc="2026-02-09T19:33:00Z">
          <w:r w:rsidR="00D7254B" w:rsidDel="00CE2C69">
            <w:delText>n</w:delText>
          </w:r>
        </w:del>
        <w:r w:rsidR="00D7254B">
          <w:t xml:space="preserve"> L</w:t>
        </w:r>
      </w:ins>
      <w:ins w:id="95" w:author="DCC 020926" w:date="2026-02-09T13:33:00Z" w16du:dateUtc="2026-02-09T19:33:00Z">
        <w:r w:rsidR="00CE2C69">
          <w:t>arge</w:t>
        </w:r>
      </w:ins>
      <w:ins w:id="96" w:author="ERCOT 013026" w:date="2026-01-28T13:28:00Z" w16du:dateUtc="2026-01-28T19:28:00Z">
        <w:del w:id="97" w:author="DCC 020926" w:date="2026-02-09T13:33:00Z" w16du:dateUtc="2026-02-09T19:33:00Z">
          <w:r w:rsidR="00D7254B" w:rsidDel="00CE2C69">
            <w:delText>E</w:delText>
          </w:r>
        </w:del>
      </w:ins>
      <w:ins w:id="98" w:author="DCC 020926" w:date="2026-02-09T13:33:00Z" w16du:dateUtc="2026-02-09T19:33:00Z">
        <w:r w:rsidR="00CE2C69">
          <w:t xml:space="preserve"> </w:t>
        </w:r>
      </w:ins>
      <w:ins w:id="99" w:author="ERCOT 013026" w:date="2026-01-28T13:28:00Z" w16du:dateUtc="2026-01-28T19:28:00Z">
        <w:r w:rsidR="00D7254B">
          <w:t>L</w:t>
        </w:r>
      </w:ins>
      <w:ins w:id="100" w:author="DCC 020926" w:date="2026-02-09T13:33:00Z" w16du:dateUtc="2026-02-09T19:33:00Z">
        <w:r w:rsidR="00CE2C69">
          <w:t>oad</w:t>
        </w:r>
      </w:ins>
      <w:ins w:id="101" w:author="ERCOT 013026" w:date="2026-01-28T13:28:00Z" w16du:dateUtc="2026-01-28T19:28:00Z">
        <w:r w:rsidR="00D7254B">
          <w:t xml:space="preserve"> </w:t>
        </w:r>
      </w:ins>
      <w:ins w:id="102" w:author="ERCOT 013026" w:date="2026-01-28T13:29:00Z" w16du:dateUtc="2026-01-28T19:29:00Z">
        <w:r w:rsidR="00F7411B">
          <w:t>meeting the conditions</w:t>
        </w:r>
      </w:ins>
      <w:ins w:id="103" w:author="ERCOT 013026" w:date="2026-01-28T13:28:00Z" w16du:dateUtc="2026-01-28T19:28:00Z">
        <w:r w:rsidR="00D7254B">
          <w:t xml:space="preserve"> in paragraph (b) or (c)</w:t>
        </w:r>
      </w:ins>
      <w:ins w:id="104" w:author="ERCOT 013026" w:date="2026-01-30T09:48:00Z" w16du:dateUtc="2026-01-30T15:48:00Z">
        <w:r w:rsidR="00D21416">
          <w:t xml:space="preserve"> above</w:t>
        </w:r>
      </w:ins>
      <w:ins w:id="105" w:author="ERCOT 013026" w:date="2026-01-28T13:28:00Z" w16du:dateUtc="2026-01-28T19:28:00Z">
        <w:r w:rsidR="00D7254B">
          <w:t>,</w:t>
        </w:r>
      </w:ins>
      <w:ins w:id="106" w:author="ERCOT 013026" w:date="2026-01-28T14:08:00Z" w16du:dateUtc="2026-01-28T20:08:00Z">
        <w:r w:rsidR="00995867">
          <w:t xml:space="preserve"> the interconnecting TSP received notice to proceed with the construction of all required interconnection Facilities and the </w:t>
        </w:r>
        <w:r w:rsidR="00995867" w:rsidRPr="00995867">
          <w:t>interconnecting TSP and, if applicable, directly affected TSP(s) have received the financial security, applicable payments, and/or other agreements required to fund all required interconnection Facilities</w:t>
        </w:r>
      </w:ins>
      <w:ins w:id="107" w:author="ERCOT 013026" w:date="2026-01-28T14:09:00Z" w16du:dateUtc="2026-01-28T20:09:00Z">
        <w:r w:rsidR="003D4E10">
          <w:t>, and</w:t>
        </w:r>
      </w:ins>
      <w:ins w:id="108" w:author="ERCOT 013026" w:date="2026-01-28T13:28:00Z" w16du:dateUtc="2026-01-28T19:28:00Z">
        <w:r w:rsidR="00D7254B">
          <w:t xml:space="preserve"> </w:t>
        </w:r>
      </w:ins>
      <w:ins w:id="109" w:author="ERCOT 013026" w:date="2026-01-26T10:20:00Z">
        <w:r w:rsidR="000F528C">
          <w:t>e</w:t>
        </w:r>
      </w:ins>
      <w:ins w:id="110" w:author="ERCOT 013026" w:date="2026-01-14T14:27:00Z">
        <w:r w:rsidR="4466164F">
          <w:t xml:space="preserve">ither of the following </w:t>
        </w:r>
      </w:ins>
      <w:ins w:id="111" w:author="ERCOT 013026" w:date="2026-01-28T13:28:00Z" w16du:dateUtc="2026-01-28T19:28:00Z">
        <w:r w:rsidR="00D7254B">
          <w:t xml:space="preserve">additional </w:t>
        </w:r>
      </w:ins>
      <w:ins w:id="112" w:author="ERCOT 013026" w:date="2026-01-14T14:27:00Z">
        <w:r w:rsidR="4466164F">
          <w:t>criteria below were met;</w:t>
        </w:r>
      </w:ins>
      <w:ins w:id="113" w:author="ERCOT" w:date="2025-11-07T11:52:00Z">
        <w:del w:id="114" w:author="ERCOT 013026" w:date="2026-01-14T14:27:00Z">
          <w:r w:rsidR="23E1847D" w:rsidDel="00AC445F">
            <w:delText>The LEL satisfied the following requirements on or before November 14, 2025:</w:delText>
          </w:r>
        </w:del>
      </w:ins>
    </w:p>
    <w:p w14:paraId="23E82C21" w14:textId="0FBDA19E" w:rsidR="00AC445F" w:rsidRDefault="00AC445F" w:rsidP="00AC445F">
      <w:pPr>
        <w:spacing w:after="240"/>
        <w:ind w:left="2160" w:hanging="720"/>
        <w:rPr>
          <w:ins w:id="115" w:author="ERCOT" w:date="2025-11-07T11:52:00Z" w16du:dateUtc="2025-11-07T17:52:00Z"/>
        </w:rPr>
      </w:pPr>
      <w:ins w:id="116" w:author="ERCOT" w:date="2025-11-07T11:52:00Z" w16du:dateUtc="2025-11-07T17:52:00Z">
        <w:r>
          <w:t>(i)</w:t>
        </w:r>
        <w:r>
          <w:tab/>
          <w:t>Its Large Load Interconnection Study (LLIS)</w:t>
        </w:r>
      </w:ins>
      <w:ins w:id="117" w:author="ERCOT 013026" w:date="2026-01-14T14:27:00Z" w16du:dateUtc="2026-01-14T20:27:00Z">
        <w:r w:rsidR="0048180F">
          <w:t>, as part of the interim Lar</w:t>
        </w:r>
      </w:ins>
      <w:ins w:id="118" w:author="ERCOT 013026" w:date="2026-01-14T14:28:00Z" w16du:dateUtc="2026-01-14T20:28:00Z">
        <w:r w:rsidR="0048180F">
          <w:t>ge Load Interconnection process,</w:t>
        </w:r>
      </w:ins>
      <w:ins w:id="119" w:author="ERCOT" w:date="2025-11-07T11:52:00Z" w16du:dateUtc="2025-11-07T17:52:00Z">
        <w:r>
          <w:t xml:space="preserve"> has been completed and </w:t>
        </w:r>
      </w:ins>
      <w:ins w:id="120" w:author="ERCOT 013026" w:date="2026-01-14T14:28:00Z" w16du:dateUtc="2026-01-14T20:28:00Z">
        <w:r w:rsidR="0048180F">
          <w:t xml:space="preserve">approved by ERCOT on or before </w:t>
        </w:r>
      </w:ins>
      <w:ins w:id="121" w:author="DCC 020926" w:date="2026-02-09T13:14:00Z" w16du:dateUtc="2026-02-09T19:14:00Z">
        <w:r w:rsidR="008704C1">
          <w:t>January 1, 2027</w:t>
        </w:r>
      </w:ins>
      <w:ins w:id="122" w:author="ERCOT 013026" w:date="2026-01-14T14:28:00Z" w16du:dateUtc="2026-01-14T20:28:00Z">
        <w:del w:id="123" w:author="DCC 020926" w:date="2026-02-09T13:14:00Z" w16du:dateUtc="2026-02-09T19:14:00Z">
          <w:r w:rsidR="0048180F" w:rsidDel="008704C1">
            <w:delText>November 14, 2025</w:delText>
          </w:r>
        </w:del>
      </w:ins>
      <w:ins w:id="124" w:author="ERCOT" w:date="2025-11-07T11:52:00Z" w16du:dateUtc="2025-11-07T17:52:00Z">
        <w:del w:id="125" w:author="ERCOT 013026" w:date="2026-01-14T14:28:00Z" w16du:dateUtc="2026-01-14T20:28:00Z">
          <w:r w:rsidDel="0048180F">
            <w:delText xml:space="preserve">results communicated in the manner contemplated by paragraph (6) of </w:delText>
          </w:r>
          <w:r w:rsidRPr="00E602A0" w:rsidDel="0048180F">
            <w:delText>Planning Guide Section 9.4, LLIS Report and Follow-up</w:delText>
          </w:r>
        </w:del>
        <w:r>
          <w:t xml:space="preserve">; </w:t>
        </w:r>
      </w:ins>
      <w:ins w:id="126" w:author="ERCOT 013026" w:date="2026-01-14T14:28:00Z" w16du:dateUtc="2026-01-14T20:28:00Z">
        <w:r w:rsidR="0048180F">
          <w:t>or</w:t>
        </w:r>
      </w:ins>
      <w:ins w:id="127" w:author="ERCOT" w:date="2025-11-07T11:52:00Z" w16du:dateUtc="2025-11-07T17:52:00Z">
        <w:del w:id="128" w:author="ERCOT 013026" w:date="2026-01-14T14:28:00Z" w16du:dateUtc="2026-01-14T20:28:00Z">
          <w:r w:rsidDel="0048180F">
            <w:delText>and</w:delText>
          </w:r>
        </w:del>
      </w:ins>
    </w:p>
    <w:p w14:paraId="20D06D47" w14:textId="6AFD5A9E" w:rsidR="00B33FA9" w:rsidRDefault="00AC445F" w:rsidP="00AC445F">
      <w:pPr>
        <w:spacing w:after="240"/>
        <w:ind w:left="2160" w:hanging="720"/>
        <w:rPr>
          <w:ins w:id="129" w:author="ERCOT 013026" w:date="2026-01-28T13:35:00Z" w16du:dateUtc="2026-01-28T19:35:00Z"/>
        </w:rPr>
      </w:pPr>
      <w:ins w:id="130" w:author="ERCOT" w:date="2025-11-07T11:52:00Z" w16du:dateUtc="2025-11-07T17:52:00Z">
        <w:r>
          <w:t>(ii)</w:t>
        </w:r>
        <w:r>
          <w:tab/>
        </w:r>
      </w:ins>
      <w:bookmarkStart w:id="131" w:name="_Hlk219292702"/>
      <w:ins w:id="132" w:author="ERCOT 013026" w:date="2026-01-28T13:35:00Z" w16du:dateUtc="2026-01-28T19:35:00Z">
        <w:r w:rsidR="0082735A">
          <w:t xml:space="preserve">Both of the </w:t>
        </w:r>
        <w:r w:rsidR="00BD529C">
          <w:t xml:space="preserve">following conditions have been met: </w:t>
        </w:r>
      </w:ins>
    </w:p>
    <w:p w14:paraId="7F277DB8" w14:textId="19FC0A3D" w:rsidR="00B33FA9" w:rsidRDefault="00D21416" w:rsidP="00D21416">
      <w:pPr>
        <w:spacing w:after="240"/>
        <w:ind w:left="2880" w:hanging="720"/>
        <w:rPr>
          <w:ins w:id="133" w:author="ERCOT 013026" w:date="2026-01-28T13:38:00Z" w16du:dateUtc="2026-01-28T19:38:00Z"/>
        </w:rPr>
      </w:pPr>
      <w:ins w:id="134" w:author="ERCOT 013026" w:date="2026-01-30T09:50:00Z" w16du:dateUtc="2026-01-30T15:50:00Z">
        <w:r>
          <w:t>(A)</w:t>
        </w:r>
        <w:r>
          <w:tab/>
        </w:r>
      </w:ins>
      <w:ins w:id="135" w:author="ERCOT 013026" w:date="2026-01-14T14:29:00Z" w16du:dateUtc="2026-01-14T20:29:00Z">
        <w:r w:rsidR="00284194">
          <w:t xml:space="preserve">ERCOT received a written attestation from the Authorized Representative of the interconnecting TDSP </w:t>
        </w:r>
      </w:ins>
      <w:ins w:id="136" w:author="ERCOT 013026" w:date="2026-01-28T14:19:00Z" w16du:dateUtc="2026-01-28T20:19:00Z">
        <w:r w:rsidR="00B62703">
          <w:t>before December 31, 202</w:t>
        </w:r>
      </w:ins>
      <w:ins w:id="137" w:author="DCC 020926" w:date="2026-02-09T15:15:00Z" w16du:dateUtc="2026-02-09T21:15:00Z">
        <w:r w:rsidR="00556C39">
          <w:t>7</w:t>
        </w:r>
      </w:ins>
      <w:ins w:id="138" w:author="ERCOT 013026" w:date="2026-01-28T14:19:00Z" w16du:dateUtc="2026-01-28T20:19:00Z">
        <w:del w:id="139" w:author="DCC 020926" w:date="2026-02-09T15:15:00Z" w16du:dateUtc="2026-02-09T21:15:00Z">
          <w:r w:rsidR="00B62703" w:rsidDel="00556C39">
            <w:delText>6</w:delText>
          </w:r>
        </w:del>
      </w:ins>
      <w:ins w:id="140" w:author="ERCOT 013026" w:date="2026-01-28T20:56:00Z">
        <w:r w:rsidR="002122F7">
          <w:t>,</w:t>
        </w:r>
      </w:ins>
      <w:ins w:id="141" w:author="ERCOT 013026" w:date="2026-01-28T14:19:00Z" w16du:dateUtc="2026-01-28T20:19:00Z">
        <w:r w:rsidR="00B62703">
          <w:t xml:space="preserve"> stating </w:t>
        </w:r>
      </w:ins>
      <w:ins w:id="142" w:author="ERCOT 013026" w:date="2026-01-14T14:29:00Z" w16du:dateUtc="2026-01-14T20:29:00Z">
        <w:r w:rsidR="00284194">
          <w:t>that the L</w:t>
        </w:r>
      </w:ins>
      <w:ins w:id="143" w:author="DCC 020926" w:date="2026-02-09T13:33:00Z" w16du:dateUtc="2026-02-09T19:33:00Z">
        <w:r w:rsidR="00CE2C69">
          <w:t>arge</w:t>
        </w:r>
      </w:ins>
      <w:ins w:id="144" w:author="ERCOT 013026" w:date="2026-01-14T14:29:00Z" w16du:dateUtc="2026-01-14T20:29:00Z">
        <w:del w:id="145" w:author="DCC 020926" w:date="2026-02-09T13:33:00Z" w16du:dateUtc="2026-02-09T19:33:00Z">
          <w:r w:rsidR="00284194" w:rsidDel="00CE2C69">
            <w:delText>E</w:delText>
          </w:r>
        </w:del>
      </w:ins>
      <w:ins w:id="146" w:author="DCC 020926" w:date="2026-02-09T13:33:00Z" w16du:dateUtc="2026-02-09T19:33:00Z">
        <w:r w:rsidR="00CE2C69">
          <w:t xml:space="preserve"> </w:t>
        </w:r>
      </w:ins>
      <w:ins w:id="147" w:author="ERCOT 013026" w:date="2026-01-14T14:29:00Z" w16du:dateUtc="2026-01-14T20:29:00Z">
        <w:r w:rsidR="00284194">
          <w:t>L</w:t>
        </w:r>
      </w:ins>
      <w:ins w:id="148" w:author="DCC 020926" w:date="2026-02-09T13:33:00Z" w16du:dateUtc="2026-02-09T19:33:00Z">
        <w:r w:rsidR="00CE2C69">
          <w:t>oad</w:t>
        </w:r>
      </w:ins>
      <w:ins w:id="149" w:author="ERCOT 013026" w:date="2026-01-14T14:29:00Z" w16du:dateUtc="2026-01-14T20:29:00Z">
        <w:r w:rsidR="00284194">
          <w:t xml:space="preserve"> was not required to be in the interim Large Load Interconnection process and </w:t>
        </w:r>
      </w:ins>
      <w:ins w:id="150" w:author="ERCOT 013026" w:date="2026-01-28T14:19:00Z" w16du:dateUtc="2026-01-28T20:19:00Z">
        <w:r w:rsidR="00B62703">
          <w:t xml:space="preserve">that </w:t>
        </w:r>
      </w:ins>
      <w:ins w:id="151" w:author="ERCOT 013026" w:date="2026-01-14T14:29:00Z" w16du:dateUtc="2026-01-14T20:29:00Z">
        <w:r w:rsidR="00284194">
          <w:t>the L</w:t>
        </w:r>
      </w:ins>
      <w:ins w:id="152" w:author="DCC 020926" w:date="2026-02-09T13:33:00Z" w16du:dateUtc="2026-02-09T19:33:00Z">
        <w:r w:rsidR="00CE2C69">
          <w:t>arge</w:t>
        </w:r>
      </w:ins>
      <w:ins w:id="153" w:author="ERCOT 013026" w:date="2026-01-14T14:29:00Z" w16du:dateUtc="2026-01-14T20:29:00Z">
        <w:del w:id="154" w:author="DCC 020926" w:date="2026-02-09T13:33:00Z" w16du:dateUtc="2026-02-09T19:33:00Z">
          <w:r w:rsidR="00284194" w:rsidDel="00CE2C69">
            <w:delText>E</w:delText>
          </w:r>
        </w:del>
      </w:ins>
      <w:ins w:id="155" w:author="DCC 020926" w:date="2026-02-09T13:33:00Z" w16du:dateUtc="2026-02-09T19:33:00Z">
        <w:r w:rsidR="00CE2C69">
          <w:t xml:space="preserve"> </w:t>
        </w:r>
      </w:ins>
      <w:ins w:id="156" w:author="ERCOT 013026" w:date="2026-01-14T14:29:00Z" w16du:dateUtc="2026-01-14T20:29:00Z">
        <w:r w:rsidR="00284194">
          <w:t>L</w:t>
        </w:r>
      </w:ins>
      <w:ins w:id="157" w:author="DCC 020926" w:date="2026-02-09T13:33:00Z" w16du:dateUtc="2026-02-09T19:33:00Z">
        <w:r w:rsidR="00CE2C69">
          <w:t>oad</w:t>
        </w:r>
      </w:ins>
      <w:ins w:id="158" w:author="ERCOT 013026" w:date="2026-01-14T14:29:00Z" w16du:dateUtc="2026-01-14T20:29:00Z">
        <w:r w:rsidR="00284194">
          <w:t xml:space="preserve"> is expected to be energized between </w:t>
        </w:r>
      </w:ins>
      <w:ins w:id="159" w:author="DCC 020926" w:date="2026-02-09T13:15:00Z" w16du:dateUtc="2026-02-09T19:15:00Z">
        <w:r w:rsidR="008704C1">
          <w:t>January 1, 2027</w:t>
        </w:r>
      </w:ins>
      <w:ins w:id="160" w:author="ERCOT 013026" w:date="2026-01-14T14:29:00Z" w16du:dateUtc="2026-01-14T20:29:00Z">
        <w:del w:id="161" w:author="DCC 020926" w:date="2026-02-09T13:15:00Z" w16du:dateUtc="2026-02-09T19:15:00Z">
          <w:r w:rsidR="00284194" w:rsidDel="008704C1">
            <w:delText>November 14, 2025</w:delText>
          </w:r>
        </w:del>
        <w:r w:rsidR="00284194">
          <w:t>, and December 31, 202</w:t>
        </w:r>
      </w:ins>
      <w:ins w:id="162" w:author="DCC 020926" w:date="2026-02-09T15:15:00Z" w16du:dateUtc="2026-02-09T21:15:00Z">
        <w:r w:rsidR="00556C39">
          <w:t>7</w:t>
        </w:r>
      </w:ins>
      <w:ins w:id="163" w:author="ERCOT 013026" w:date="2026-01-14T14:29:00Z" w16du:dateUtc="2026-01-14T20:29:00Z">
        <w:del w:id="164" w:author="DCC 020926" w:date="2026-02-09T15:15:00Z" w16du:dateUtc="2026-02-09T21:15:00Z">
          <w:r w:rsidR="00284194" w:rsidDel="00556C39">
            <w:delText>6</w:delText>
          </w:r>
        </w:del>
        <w:r w:rsidR="00284194">
          <w:t>, and ERCOT provided written approval of the exemption</w:t>
        </w:r>
      </w:ins>
      <w:bookmarkEnd w:id="131"/>
      <w:ins w:id="165" w:author="ERCOT" w:date="2025-11-07T11:52:00Z" w16du:dateUtc="2025-11-07T17:52:00Z">
        <w:del w:id="166" w:author="ERCOT 013026" w:date="2026-01-14T14:29:00Z" w16du:dateUtc="2026-01-14T20:29:00Z">
          <w:r w:rsidR="00AC445F" w:rsidDel="00284194">
            <w:delText xml:space="preserve">The interconnecting TDSP for the LEL has provided the confirmation or letter contemplated in </w:delText>
          </w:r>
          <w:r w:rsidR="00AC445F" w:rsidRPr="00E602A0" w:rsidDel="00284194">
            <w:delText>Planning Guide Section 9.5, Interconnection Agreements and Responsibilities</w:delText>
          </w:r>
        </w:del>
      </w:ins>
      <w:ins w:id="167" w:author="ERCOT 013026" w:date="2026-01-28T13:36:00Z" w16du:dateUtc="2026-01-28T19:36:00Z">
        <w:r w:rsidR="00B33FA9">
          <w:t>; and</w:t>
        </w:r>
      </w:ins>
    </w:p>
    <w:p w14:paraId="1CF1C429" w14:textId="2721BD05" w:rsidR="00AC445F" w:rsidRDefault="00D21416" w:rsidP="00D21416">
      <w:pPr>
        <w:spacing w:after="240"/>
        <w:ind w:left="2880" w:hanging="720"/>
        <w:rPr>
          <w:ins w:id="168" w:author="ERCOT 013026" w:date="2026-01-14T14:30:00Z" w16du:dateUtc="2026-01-14T20:30:00Z"/>
        </w:rPr>
      </w:pPr>
      <w:ins w:id="169" w:author="ERCOT 013026" w:date="2026-01-30T09:50:00Z" w16du:dateUtc="2026-01-30T15:50:00Z">
        <w:r>
          <w:lastRenderedPageBreak/>
          <w:t>(B)</w:t>
        </w:r>
        <w:r>
          <w:tab/>
        </w:r>
      </w:ins>
      <w:ins w:id="170" w:author="ERCOT 013026" w:date="2026-01-28T13:36:00Z" w16du:dateUtc="2026-01-28T19:36:00Z">
        <w:r w:rsidR="006810B2">
          <w:t>The L</w:t>
        </w:r>
      </w:ins>
      <w:ins w:id="171" w:author="DCC 020926" w:date="2026-02-09T13:33:00Z" w16du:dateUtc="2026-02-09T19:33:00Z">
        <w:r w:rsidR="00CE2C69">
          <w:t>arge</w:t>
        </w:r>
      </w:ins>
      <w:ins w:id="172" w:author="ERCOT 013026" w:date="2026-01-28T13:36:00Z" w16du:dateUtc="2026-01-28T19:36:00Z">
        <w:del w:id="173" w:author="DCC 020926" w:date="2026-02-09T13:33:00Z" w16du:dateUtc="2026-02-09T19:33:00Z">
          <w:r w:rsidR="006810B2" w:rsidDel="00CE2C69">
            <w:delText>E</w:delText>
          </w:r>
        </w:del>
      </w:ins>
      <w:ins w:id="174" w:author="DCC 020926" w:date="2026-02-09T13:33:00Z" w16du:dateUtc="2026-02-09T19:33:00Z">
        <w:r w:rsidR="00CE2C69">
          <w:t xml:space="preserve"> </w:t>
        </w:r>
      </w:ins>
      <w:ins w:id="175" w:author="ERCOT 013026" w:date="2026-01-28T13:36:00Z" w16du:dateUtc="2026-01-28T19:36:00Z">
        <w:r w:rsidR="006810B2">
          <w:t>L</w:t>
        </w:r>
      </w:ins>
      <w:ins w:id="176" w:author="DCC 020926" w:date="2026-02-09T13:33:00Z" w16du:dateUtc="2026-02-09T19:33:00Z">
        <w:r w:rsidR="00CE2C69">
          <w:t>oad</w:t>
        </w:r>
      </w:ins>
      <w:ins w:id="177" w:author="ERCOT 013026" w:date="2026-01-28T13:36:00Z" w16du:dateUtc="2026-01-28T19:36:00Z">
        <w:r w:rsidR="006810B2">
          <w:t xml:space="preserve"> </w:t>
        </w:r>
        <w:r w:rsidR="00E97DAF">
          <w:t xml:space="preserve">achieved Initial Energization </w:t>
        </w:r>
        <w:r w:rsidR="000F5E7C">
          <w:t>by December 31, 202</w:t>
        </w:r>
      </w:ins>
      <w:ins w:id="178" w:author="DCC 020926" w:date="2026-02-09T15:16:00Z" w16du:dateUtc="2026-02-09T21:16:00Z">
        <w:r w:rsidR="00556C39">
          <w:t>7</w:t>
        </w:r>
      </w:ins>
      <w:ins w:id="179" w:author="ERCOT 013026" w:date="2026-01-28T13:36:00Z" w16du:dateUtc="2026-01-28T19:36:00Z">
        <w:del w:id="180" w:author="DCC 020926" w:date="2026-02-09T15:16:00Z" w16du:dateUtc="2026-02-09T21:16:00Z">
          <w:r w:rsidR="000F5E7C" w:rsidDel="00556C39">
            <w:delText>6</w:delText>
          </w:r>
        </w:del>
      </w:ins>
      <w:ins w:id="181" w:author="ERCOT" w:date="2025-11-07T11:52:00Z" w16du:dateUtc="2025-11-07T17:52:00Z">
        <w:r w:rsidR="00AC445F">
          <w:t>.</w:t>
        </w:r>
      </w:ins>
    </w:p>
    <w:p w14:paraId="66E7F182" w14:textId="7F2530A0" w:rsidR="0013782E" w:rsidRDefault="0013782E" w:rsidP="00D21416">
      <w:pPr>
        <w:spacing w:after="240"/>
        <w:ind w:left="720" w:hanging="720"/>
        <w:rPr>
          <w:ins w:id="182" w:author="ERCOT 013026" w:date="2026-01-14T14:30:00Z" w16du:dateUtc="2026-01-14T20:30:00Z"/>
        </w:rPr>
      </w:pPr>
      <w:bookmarkStart w:id="183" w:name="_Hlk219292818"/>
      <w:ins w:id="184" w:author="ERCOT 013026" w:date="2026-01-14T14:30:00Z">
        <w:r>
          <w:t>(2)</w:t>
        </w:r>
        <w:r>
          <w:tab/>
        </w:r>
      </w:ins>
      <w:ins w:id="185" w:author="ERCOT 013026" w:date="2026-01-28T09:30:00Z" w16du:dateUtc="2026-01-28T15:30:00Z">
        <w:r w:rsidR="00165B43">
          <w:t>A</w:t>
        </w:r>
        <w:del w:id="186" w:author="DCC 020926" w:date="2026-02-09T13:21:00Z" w16du:dateUtc="2026-02-09T19:21:00Z">
          <w:r w:rsidR="00165B43" w:rsidDel="00843E06">
            <w:delText>n</w:delText>
          </w:r>
        </w:del>
        <w:r w:rsidR="00165B43">
          <w:t xml:space="preserve"> L</w:t>
        </w:r>
      </w:ins>
      <w:ins w:id="187" w:author="DCC 020926" w:date="2026-02-09T13:21:00Z" w16du:dateUtc="2026-02-09T19:21:00Z">
        <w:r w:rsidR="00843E06">
          <w:t>arge</w:t>
        </w:r>
      </w:ins>
      <w:ins w:id="188" w:author="ERCOT 013026" w:date="2026-01-28T09:30:00Z" w16du:dateUtc="2026-01-28T15:30:00Z">
        <w:del w:id="189" w:author="DCC 020926" w:date="2026-02-09T13:21:00Z" w16du:dateUtc="2026-02-09T19:21:00Z">
          <w:r w:rsidR="00165B43" w:rsidDel="00843E06">
            <w:delText>E</w:delText>
          </w:r>
        </w:del>
      </w:ins>
      <w:ins w:id="190" w:author="DCC 020926" w:date="2026-02-09T13:21:00Z" w16du:dateUtc="2026-02-09T19:21:00Z">
        <w:r w:rsidR="00843E06">
          <w:t xml:space="preserve"> </w:t>
        </w:r>
      </w:ins>
      <w:ins w:id="191" w:author="ERCOT 013026" w:date="2026-01-28T09:30:00Z" w16du:dateUtc="2026-01-28T15:30:00Z">
        <w:r w:rsidR="00165B43">
          <w:t>L</w:t>
        </w:r>
      </w:ins>
      <w:ins w:id="192" w:author="DCC 020926" w:date="2026-02-09T13:21:00Z" w16du:dateUtc="2026-02-09T19:21:00Z">
        <w:r w:rsidR="00843E06">
          <w:t>oad</w:t>
        </w:r>
      </w:ins>
      <w:ins w:id="193" w:author="ERCOT 013026" w:date="2026-01-28T09:30:00Z" w16du:dateUtc="2026-01-28T15:30:00Z">
        <w:r w:rsidR="00165B43">
          <w:t xml:space="preserve"> </w:t>
        </w:r>
        <w:r w:rsidR="009C2943">
          <w:t xml:space="preserve">that meets the exemption criteria of paragraph (1) above </w:t>
        </w:r>
        <w:r w:rsidR="00986CDF">
          <w:t>but ma</w:t>
        </w:r>
        <w:r w:rsidR="001527A8">
          <w:t xml:space="preserve">kes a </w:t>
        </w:r>
      </w:ins>
      <w:ins w:id="194" w:author="ERCOT 013026" w:date="2026-01-14T14:30:00Z">
        <w:r>
          <w:t xml:space="preserve">modification after </w:t>
        </w:r>
      </w:ins>
      <w:ins w:id="195" w:author="DCC 020926" w:date="2026-02-09T13:20:00Z" w16du:dateUtc="2026-02-09T19:20:00Z">
        <w:r w:rsidR="008704C1">
          <w:t>January 1, 2027</w:t>
        </w:r>
      </w:ins>
      <w:ins w:id="196" w:author="ERCOT 013026" w:date="2026-01-14T14:30:00Z">
        <w:del w:id="197" w:author="DCC 020926" w:date="2026-02-09T13:20:00Z" w16du:dateUtc="2026-02-09T19:20:00Z">
          <w:r w:rsidDel="008704C1">
            <w:delText>November 14, 2025</w:delText>
          </w:r>
        </w:del>
        <w:r>
          <w:t>, that meets the criteria in</w:t>
        </w:r>
      </w:ins>
      <w:ins w:id="198" w:author="ERCOT 013026" w:date="2026-01-30T09:49:00Z" w16du:dateUtc="2026-01-30T15:49:00Z">
        <w:r w:rsidR="00D21416">
          <w:t xml:space="preserve"> paragraph (1)(b) of</w:t>
        </w:r>
      </w:ins>
      <w:ins w:id="199" w:author="ERCOT 013026" w:date="2026-01-14T14:30:00Z">
        <w:r>
          <w:t xml:space="preserve"> Planning Guide Section 9.2.1,</w:t>
        </w:r>
      </w:ins>
      <w:ins w:id="200" w:author="ERCOT 013026" w:date="2026-01-30T09:49:00Z" w16du:dateUtc="2026-01-30T15:49:00Z">
        <w:r w:rsidR="00D21416" w:rsidRPr="00D21416">
          <w:t xml:space="preserve"> Applicability of the Large Load Interconnection Study Process</w:t>
        </w:r>
      </w:ins>
      <w:ins w:id="201" w:author="ERCOT 013026" w:date="2026-01-30T09:50:00Z" w16du:dateUtc="2026-01-30T15:50:00Z">
        <w:r w:rsidR="00D21416">
          <w:t>,</w:t>
        </w:r>
      </w:ins>
      <w:ins w:id="202" w:author="ERCOT 013026" w:date="2026-01-14T14:30:00Z">
        <w:r>
          <w:t xml:space="preserve"> shall not be exempt from the </w:t>
        </w:r>
      </w:ins>
      <w:ins w:id="203" w:author="ERCOT 013026" w:date="2026-01-14T14:40:00Z">
        <w:r w:rsidR="00691323">
          <w:t>frequency</w:t>
        </w:r>
      </w:ins>
      <w:ins w:id="204" w:author="ERCOT 013026" w:date="2026-01-14T14:30:00Z">
        <w:r>
          <w:t xml:space="preserve"> ride-through requirements.</w:t>
        </w:r>
      </w:ins>
      <w:bookmarkEnd w:id="183"/>
    </w:p>
    <w:bookmarkEnd w:id="21"/>
    <w:p w14:paraId="01FF0807" w14:textId="4C76E621" w:rsidR="00AC445F" w:rsidRDefault="00AC445F" w:rsidP="00AC445F">
      <w:pPr>
        <w:spacing w:after="240"/>
        <w:ind w:left="720" w:hanging="720"/>
        <w:rPr>
          <w:ins w:id="205" w:author="ERCOT" w:date="2025-11-07T11:52:00Z" w16du:dateUtc="2025-11-07T17:52:00Z"/>
        </w:rPr>
      </w:pPr>
      <w:ins w:id="206" w:author="ERCOT" w:date="2025-11-07T11:52:00Z">
        <w:r>
          <w:t>(</w:t>
        </w:r>
      </w:ins>
      <w:ins w:id="207" w:author="ERCOT 013026" w:date="2026-01-14T14:34:00Z">
        <w:r w:rsidR="00D16267">
          <w:t>3</w:t>
        </w:r>
      </w:ins>
      <w:ins w:id="208" w:author="ERCOT" w:date="2025-11-07T11:52:00Z">
        <w:del w:id="209" w:author="ERCOT 013026" w:date="2026-01-14T14:30:00Z">
          <w:r w:rsidDel="00AC445F">
            <w:delText>2</w:delText>
          </w:r>
        </w:del>
        <w:r>
          <w:t>)</w:t>
        </w:r>
      </w:ins>
      <w:ins w:id="210" w:author="ERCOT 013026" w:date="2026-01-28T15:08:00Z">
        <w:r>
          <w:tab/>
        </w:r>
      </w:ins>
      <w:ins w:id="211" w:author="ERCOT" w:date="2025-11-07T11:52:00Z">
        <w:r>
          <w:t>A</w:t>
        </w:r>
        <w:del w:id="212" w:author="DCC 020926" w:date="2026-02-09T13:21:00Z" w16du:dateUtc="2026-02-09T19:21:00Z">
          <w:r w:rsidDel="00843E06">
            <w:delText>n</w:delText>
          </w:r>
        </w:del>
        <w:r>
          <w:t xml:space="preserve"> L</w:t>
        </w:r>
      </w:ins>
      <w:ins w:id="213" w:author="DCC 020926" w:date="2026-02-09T13:21:00Z" w16du:dateUtc="2026-02-09T19:21:00Z">
        <w:r w:rsidR="00843E06">
          <w:t>arge</w:t>
        </w:r>
      </w:ins>
      <w:ins w:id="214" w:author="ERCOT" w:date="2025-11-07T11:52:00Z">
        <w:del w:id="215" w:author="DCC 020926" w:date="2026-02-09T13:21:00Z" w16du:dateUtc="2026-02-09T19:21:00Z">
          <w:r w:rsidDel="00843E06">
            <w:delText>E</w:delText>
          </w:r>
        </w:del>
      </w:ins>
      <w:ins w:id="216" w:author="DCC 020926" w:date="2026-02-09T13:21:00Z" w16du:dateUtc="2026-02-09T19:21:00Z">
        <w:r w:rsidR="00843E06">
          <w:t xml:space="preserve"> </w:t>
        </w:r>
      </w:ins>
      <w:ins w:id="217" w:author="ERCOT" w:date="2025-11-07T11:52:00Z">
        <w:r>
          <w:t>L</w:t>
        </w:r>
      </w:ins>
      <w:ins w:id="218" w:author="DCC 020926" w:date="2026-02-09T13:21:00Z" w16du:dateUtc="2026-02-09T19:21:00Z">
        <w:r w:rsidR="00843E06">
          <w:t>oad</w:t>
        </w:r>
      </w:ins>
      <w:ins w:id="219" w:author="ERCOT" w:date="2025-11-07T11:52:00Z">
        <w:r>
          <w:t xml:space="preserve"> shall ride through frequency disturbances of the magnitude and duration specified in Table A below, as measured at the L</w:t>
        </w:r>
      </w:ins>
      <w:ins w:id="220" w:author="DCC 020926" w:date="2026-02-09T13:21:00Z" w16du:dateUtc="2026-02-09T19:21:00Z">
        <w:r w:rsidR="00843E06">
          <w:t>arge</w:t>
        </w:r>
      </w:ins>
      <w:ins w:id="221" w:author="ERCOT" w:date="2025-11-07T11:52:00Z">
        <w:del w:id="222" w:author="DCC 020926" w:date="2026-02-09T13:21:00Z" w16du:dateUtc="2026-02-09T19:21:00Z">
          <w:r w:rsidDel="00843E06">
            <w:delText>E</w:delText>
          </w:r>
        </w:del>
      </w:ins>
      <w:ins w:id="223" w:author="DCC 020926" w:date="2026-02-09T13:21:00Z" w16du:dateUtc="2026-02-09T19:21:00Z">
        <w:r w:rsidR="00843E06">
          <w:t xml:space="preserve"> </w:t>
        </w:r>
      </w:ins>
      <w:ins w:id="224" w:author="ERCOT" w:date="2025-11-07T11:52:00Z">
        <w:r>
          <w:t>L</w:t>
        </w:r>
      </w:ins>
      <w:ins w:id="225" w:author="DCC 020926" w:date="2026-02-09T13:21:00Z" w16du:dateUtc="2026-02-09T19:21:00Z">
        <w:r w:rsidR="00843E06">
          <w:t>oad</w:t>
        </w:r>
      </w:ins>
      <w:ins w:id="226" w:author="ERCOT" w:date="2025-11-07T11:52:00Z">
        <w:r>
          <w:t>’s Service Delivery Point, or if the L</w:t>
        </w:r>
      </w:ins>
      <w:ins w:id="227" w:author="DCC 020926" w:date="2026-02-09T13:21:00Z" w16du:dateUtc="2026-02-09T19:21:00Z">
        <w:r w:rsidR="00843E06">
          <w:t>arge</w:t>
        </w:r>
      </w:ins>
      <w:ins w:id="228" w:author="ERCOT" w:date="2025-11-07T11:52:00Z">
        <w:del w:id="229" w:author="DCC 020926" w:date="2026-02-09T13:21:00Z" w16du:dateUtc="2026-02-09T19:21:00Z">
          <w:r w:rsidDel="00843E06">
            <w:delText>E</w:delText>
          </w:r>
        </w:del>
      </w:ins>
      <w:ins w:id="230" w:author="DCC 020926" w:date="2026-02-09T13:21:00Z" w16du:dateUtc="2026-02-09T19:21:00Z">
        <w:r w:rsidR="00843E06">
          <w:t xml:space="preserve"> </w:t>
        </w:r>
      </w:ins>
      <w:ins w:id="231" w:author="ERCOT" w:date="2025-11-07T11:52:00Z">
        <w:r>
          <w:t>L</w:t>
        </w:r>
      </w:ins>
      <w:ins w:id="232" w:author="DCC 020926" w:date="2026-02-09T13:21:00Z" w16du:dateUtc="2026-02-09T19:21:00Z">
        <w:r w:rsidR="00843E06">
          <w:t>oad</w:t>
        </w:r>
      </w:ins>
      <w:ins w:id="233" w:author="ERCOT" w:date="2025-11-07T11:52:00Z">
        <w:r>
          <w:t xml:space="preserve"> is co-located with a Generation Resource or Energy Storage Resource, at the Point of Interconnection Bus (POIB) of that Resource. </w:t>
        </w:r>
      </w:ins>
      <w:ins w:id="234" w:author="ERCOT" w:date="2025-11-13T18:30:00Z">
        <w:r>
          <w:t xml:space="preserve"> </w:t>
        </w:r>
      </w:ins>
      <w:ins w:id="235" w:author="ERCOT" w:date="2025-11-07T11:52:00Z">
        <w:r>
          <w:t>A</w:t>
        </w:r>
        <w:del w:id="236" w:author="DCC 020926" w:date="2026-02-09T13:21:00Z" w16du:dateUtc="2026-02-09T19:21:00Z">
          <w:r w:rsidDel="00843E06">
            <w:delText>n</w:delText>
          </w:r>
        </w:del>
        <w:r>
          <w:t xml:space="preserve"> L</w:t>
        </w:r>
      </w:ins>
      <w:ins w:id="237" w:author="DCC 020926" w:date="2026-02-09T13:21:00Z" w16du:dateUtc="2026-02-09T19:21:00Z">
        <w:r w:rsidR="00843E06">
          <w:t>arge</w:t>
        </w:r>
      </w:ins>
      <w:ins w:id="238" w:author="ERCOT" w:date="2025-11-07T11:52:00Z">
        <w:del w:id="239" w:author="DCC 020926" w:date="2026-02-09T13:21:00Z" w16du:dateUtc="2026-02-09T19:21:00Z">
          <w:r w:rsidDel="00843E06">
            <w:delText>E</w:delText>
          </w:r>
        </w:del>
      </w:ins>
      <w:ins w:id="240" w:author="DCC 020926" w:date="2026-02-09T13:21:00Z" w16du:dateUtc="2026-02-09T19:21:00Z">
        <w:r w:rsidR="00843E06">
          <w:t xml:space="preserve"> </w:t>
        </w:r>
      </w:ins>
      <w:ins w:id="241" w:author="ERCOT" w:date="2025-11-07T11:52:00Z">
        <w:r>
          <w:t>L</w:t>
        </w:r>
      </w:ins>
      <w:ins w:id="242" w:author="DCC 020926" w:date="2026-02-09T13:21:00Z" w16du:dateUtc="2026-02-09T19:21:00Z">
        <w:r w:rsidR="00843E06">
          <w:t>oad</w:t>
        </w:r>
      </w:ins>
      <w:ins w:id="243" w:author="ERCOT" w:date="2025-11-07T11:52:00Z">
        <w:r>
          <w:t xml:space="preserve"> is not required to ride-through if it is either performing in accordance with its interconnecting TDSP’s Under-Frequency Load Shed (UFLS) program or providing an Ancillary Service that would require the L</w:t>
        </w:r>
      </w:ins>
      <w:ins w:id="244" w:author="DCC 020926" w:date="2026-02-09T13:22:00Z" w16du:dateUtc="2026-02-09T19:22:00Z">
        <w:r w:rsidR="00843E06">
          <w:t>arge</w:t>
        </w:r>
      </w:ins>
      <w:ins w:id="245" w:author="ERCOT" w:date="2025-11-07T11:52:00Z">
        <w:del w:id="246" w:author="DCC 020926" w:date="2026-02-09T13:22:00Z" w16du:dateUtc="2026-02-09T19:22:00Z">
          <w:r w:rsidDel="00843E06">
            <w:delText>E</w:delText>
          </w:r>
        </w:del>
      </w:ins>
      <w:ins w:id="247" w:author="DCC 020926" w:date="2026-02-09T13:22:00Z" w16du:dateUtc="2026-02-09T19:22:00Z">
        <w:r w:rsidR="00843E06">
          <w:t xml:space="preserve"> </w:t>
        </w:r>
      </w:ins>
      <w:ins w:id="248" w:author="ERCOT" w:date="2025-11-07T11:52:00Z">
        <w:r>
          <w:t>L</w:t>
        </w:r>
      </w:ins>
      <w:ins w:id="249" w:author="DCC 020926" w:date="2026-02-09T13:22:00Z" w16du:dateUtc="2026-02-09T19:22:00Z">
        <w:r w:rsidR="00843E06">
          <w:t>oad</w:t>
        </w:r>
      </w:ins>
      <w:ins w:id="250" w:author="ERCOT" w:date="2025-11-07T11:52:00Z">
        <w:r>
          <w:t xml:space="preserve"> to trip or reduce consumption due to a frequency disturbance.</w:t>
        </w:r>
      </w:ins>
    </w:p>
    <w:p w14:paraId="2FE3B1B0" w14:textId="77777777" w:rsidR="00AC445F" w:rsidRDefault="00AC445F" w:rsidP="00AC445F">
      <w:pPr>
        <w:spacing w:after="240"/>
        <w:ind w:left="720" w:hanging="720"/>
        <w:jc w:val="center"/>
        <w:rPr>
          <w:ins w:id="251" w:author="ERCOT" w:date="2025-11-07T11:52:00Z" w16du:dateUtc="2025-11-07T17:52:00Z"/>
          <w:b/>
          <w:bCs/>
          <w:iCs/>
          <w:szCs w:val="20"/>
        </w:rPr>
      </w:pPr>
      <w:ins w:id="252" w:author="ERCOT" w:date="2025-11-07T11:52:00Z" w16du:dateUtc="2025-11-07T17:52:00Z">
        <w:r>
          <w:rPr>
            <w:b/>
            <w:bCs/>
            <w:iCs/>
            <w:szCs w:val="20"/>
          </w:rPr>
          <w:t>Table A</w:t>
        </w:r>
      </w:ins>
    </w:p>
    <w:tbl>
      <w:tblPr>
        <w:tblW w:w="6127" w:type="dxa"/>
        <w:jc w:val="center"/>
        <w:tblLook w:val="04A0" w:firstRow="1" w:lastRow="0" w:firstColumn="1" w:lastColumn="0" w:noHBand="0" w:noVBand="1"/>
      </w:tblPr>
      <w:tblGrid>
        <w:gridCol w:w="2887"/>
        <w:gridCol w:w="3240"/>
      </w:tblGrid>
      <w:tr w:rsidR="00AC445F" w:rsidRPr="00D47768" w14:paraId="4AF412D0" w14:textId="77777777" w:rsidTr="00C70EC3">
        <w:trPr>
          <w:trHeight w:val="600"/>
          <w:jc w:val="center"/>
          <w:ins w:id="253" w:author="ERCOT" w:date="2025-11-07T11:52:00Z"/>
        </w:trPr>
        <w:tc>
          <w:tcPr>
            <w:tcW w:w="2887" w:type="dxa"/>
            <w:tcBorders>
              <w:top w:val="single" w:sz="8" w:space="0" w:color="auto"/>
              <w:left w:val="single" w:sz="4" w:space="0" w:color="auto"/>
              <w:bottom w:val="single" w:sz="4" w:space="0" w:color="auto"/>
              <w:right w:val="single" w:sz="4" w:space="0" w:color="auto"/>
            </w:tcBorders>
            <w:shd w:val="clear" w:color="auto" w:fill="CCFFFF"/>
          </w:tcPr>
          <w:p w14:paraId="4D2468CF" w14:textId="77777777" w:rsidR="00AC445F" w:rsidRPr="002808FC" w:rsidRDefault="00AC445F">
            <w:pPr>
              <w:ind w:left="720" w:hanging="720"/>
              <w:jc w:val="center"/>
              <w:rPr>
                <w:ins w:id="254" w:author="ERCOT" w:date="2025-11-07T11:52:00Z" w16du:dateUtc="2025-11-07T17:52:00Z"/>
                <w:color w:val="000000"/>
              </w:rPr>
            </w:pPr>
          </w:p>
          <w:p w14:paraId="08D59CB4" w14:textId="77777777" w:rsidR="00AC445F" w:rsidRPr="002808FC" w:rsidRDefault="00AC445F">
            <w:pPr>
              <w:ind w:left="720" w:hanging="720"/>
              <w:jc w:val="center"/>
              <w:rPr>
                <w:ins w:id="255" w:author="ERCOT" w:date="2025-11-07T11:52:00Z" w16du:dateUtc="2025-11-07T17:52:00Z"/>
                <w:color w:val="000000"/>
              </w:rPr>
            </w:pPr>
            <w:ins w:id="256" w:author="ERCOT" w:date="2025-11-07T11:52:00Z" w16du:dateUtc="2025-11-07T17:52:00Z">
              <w:r w:rsidRPr="159A18E4">
                <w:rPr>
                  <w:color w:val="000000" w:themeColor="text1"/>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tcPr>
          <w:p w14:paraId="05E94E28" w14:textId="77777777" w:rsidR="00AC445F" w:rsidRPr="002808FC" w:rsidRDefault="00AC445F">
            <w:pPr>
              <w:jc w:val="center"/>
              <w:rPr>
                <w:ins w:id="257" w:author="ERCOT" w:date="2025-11-07T11:52:00Z" w16du:dateUtc="2025-11-07T17:52:00Z"/>
                <w:color w:val="000000"/>
              </w:rPr>
            </w:pPr>
            <w:ins w:id="258" w:author="ERCOT" w:date="2025-11-07T11:52:00Z" w16du:dateUtc="2025-11-07T17:52:00Z">
              <w:r w:rsidRPr="159A18E4">
                <w:rPr>
                  <w:color w:val="000000" w:themeColor="text1"/>
                </w:rPr>
                <w:t>Minimum Ride-Through Time</w:t>
              </w:r>
            </w:ins>
          </w:p>
          <w:p w14:paraId="626800D0" w14:textId="77777777" w:rsidR="00AC445F" w:rsidRPr="002808FC" w:rsidRDefault="00AC445F">
            <w:pPr>
              <w:jc w:val="center"/>
              <w:rPr>
                <w:ins w:id="259" w:author="ERCOT" w:date="2025-11-07T11:52:00Z" w16du:dateUtc="2025-11-07T17:52:00Z"/>
                <w:color w:val="000000"/>
              </w:rPr>
            </w:pPr>
            <w:ins w:id="260" w:author="ERCOT" w:date="2025-11-07T11:52:00Z" w16du:dateUtc="2025-11-07T17:52:00Z">
              <w:r w:rsidRPr="159A18E4">
                <w:rPr>
                  <w:color w:val="000000" w:themeColor="text1"/>
                </w:rPr>
                <w:t>(seconds)</w:t>
              </w:r>
            </w:ins>
          </w:p>
        </w:tc>
      </w:tr>
      <w:tr w:rsidR="00AC445F" w:rsidRPr="00D47768" w14:paraId="076AE2E9" w14:textId="77777777" w:rsidTr="159A18E4">
        <w:trPr>
          <w:trHeight w:val="300"/>
          <w:jc w:val="center"/>
          <w:ins w:id="261"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829AF2" w14:textId="77777777" w:rsidR="00AC445F" w:rsidRPr="00602C0F" w:rsidRDefault="00AC445F">
            <w:pPr>
              <w:jc w:val="center"/>
              <w:rPr>
                <w:ins w:id="262" w:author="ERCOT" w:date="2025-11-07T11:52:00Z" w16du:dateUtc="2025-11-07T17:52:00Z"/>
                <w:color w:val="000000"/>
              </w:rPr>
            </w:pPr>
            <w:ins w:id="263" w:author="ERCOT" w:date="2025-11-07T11:52:00Z" w16du:dateUtc="2025-11-07T17:52:00Z">
              <w:r w:rsidRPr="00602C0F">
                <w:rPr>
                  <w:color w:val="000000"/>
                </w:rPr>
                <w:t>f &gt; 61.8</w:t>
              </w:r>
            </w:ins>
          </w:p>
        </w:tc>
        <w:tc>
          <w:tcPr>
            <w:tcW w:w="3240" w:type="dxa"/>
            <w:tcBorders>
              <w:top w:val="single" w:sz="4" w:space="0" w:color="auto"/>
              <w:left w:val="nil"/>
              <w:bottom w:val="single" w:sz="4" w:space="0" w:color="auto"/>
              <w:right w:val="single" w:sz="8" w:space="0" w:color="000000" w:themeColor="text1"/>
            </w:tcBorders>
            <w:shd w:val="clear" w:color="auto" w:fill="DEEAF6"/>
            <w:vAlign w:val="center"/>
          </w:tcPr>
          <w:p w14:paraId="7D7EE02C" w14:textId="77777777" w:rsidR="00AC445F" w:rsidRPr="00602C0F" w:rsidRDefault="00AC445F">
            <w:pPr>
              <w:jc w:val="center"/>
              <w:rPr>
                <w:ins w:id="264" w:author="ERCOT" w:date="2025-11-07T11:52:00Z" w16du:dateUtc="2025-11-07T17:52:00Z"/>
                <w:color w:val="000000"/>
              </w:rPr>
            </w:pPr>
            <w:ins w:id="265" w:author="ERCOT" w:date="2025-11-07T11:52:00Z" w16du:dateUtc="2025-11-07T17:52:00Z">
              <w:r w:rsidRPr="00602C0F">
                <w:rPr>
                  <w:color w:val="000000"/>
                </w:rPr>
                <w:t>May ride-through or trip</w:t>
              </w:r>
            </w:ins>
          </w:p>
        </w:tc>
      </w:tr>
      <w:tr w:rsidR="00AC445F" w:rsidRPr="00D47768" w14:paraId="225704D8" w14:textId="77777777">
        <w:trPr>
          <w:trHeight w:val="300"/>
          <w:jc w:val="center"/>
          <w:ins w:id="266"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8FBFEA" w14:textId="77777777" w:rsidR="00AC445F" w:rsidRPr="00602C0F" w:rsidRDefault="00AC445F">
            <w:pPr>
              <w:jc w:val="center"/>
              <w:rPr>
                <w:ins w:id="267" w:author="ERCOT" w:date="2025-11-07T11:52:00Z" w16du:dateUtc="2025-11-07T17:52:00Z"/>
                <w:color w:val="000000"/>
              </w:rPr>
            </w:pPr>
            <w:ins w:id="268" w:author="ERCOT" w:date="2025-11-07T11:52:00Z" w16du:dateUtc="2025-11-07T17:52:00Z">
              <w:r w:rsidRPr="00602C0F">
                <w:rPr>
                  <w:color w:val="000000"/>
                </w:rPr>
                <w:t>61.2 &lt; f ≤ 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7C2417B" w14:textId="77777777" w:rsidR="00AC445F" w:rsidRPr="00602C0F" w:rsidRDefault="00AC445F">
            <w:pPr>
              <w:jc w:val="center"/>
              <w:rPr>
                <w:ins w:id="269" w:author="ERCOT" w:date="2025-11-07T11:52:00Z" w16du:dateUtc="2025-11-07T17:52:00Z"/>
                <w:color w:val="000000"/>
              </w:rPr>
            </w:pPr>
            <w:ins w:id="270" w:author="ERCOT" w:date="2025-11-07T11:52:00Z" w16du:dateUtc="2025-11-07T17:52:00Z">
              <w:r w:rsidRPr="00602C0F">
                <w:rPr>
                  <w:color w:val="000000"/>
                </w:rPr>
                <w:t>299</w:t>
              </w:r>
            </w:ins>
          </w:p>
        </w:tc>
      </w:tr>
      <w:tr w:rsidR="00AC445F" w:rsidRPr="00D47768" w14:paraId="3D3D5C0D" w14:textId="77777777">
        <w:trPr>
          <w:trHeight w:val="300"/>
          <w:jc w:val="center"/>
          <w:ins w:id="271"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F61A14A" w14:textId="77777777" w:rsidR="00AC445F" w:rsidRPr="00602C0F" w:rsidRDefault="00AC445F">
            <w:pPr>
              <w:jc w:val="center"/>
              <w:rPr>
                <w:ins w:id="272" w:author="ERCOT" w:date="2025-11-07T11:52:00Z" w16du:dateUtc="2025-11-07T17:52:00Z"/>
                <w:color w:val="000000"/>
              </w:rPr>
            </w:pPr>
            <w:ins w:id="273" w:author="ERCOT" w:date="2025-11-07T11:52:00Z" w16du:dateUtc="2025-11-07T17:52:00Z">
              <w:r w:rsidRPr="00602C0F">
                <w:rPr>
                  <w:color w:val="000000"/>
                </w:rPr>
                <w:t>58.8 ≤ f ≤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F759761" w14:textId="77777777" w:rsidR="00AC445F" w:rsidRPr="00602C0F" w:rsidRDefault="00AC445F">
            <w:pPr>
              <w:jc w:val="center"/>
              <w:rPr>
                <w:ins w:id="274" w:author="ERCOT" w:date="2025-11-07T11:52:00Z" w16du:dateUtc="2025-11-07T17:52:00Z"/>
                <w:color w:val="000000"/>
              </w:rPr>
            </w:pPr>
            <w:ins w:id="275" w:author="ERCOT" w:date="2025-11-07T11:52:00Z" w16du:dateUtc="2025-11-07T17:52:00Z">
              <w:r w:rsidRPr="00602C0F">
                <w:rPr>
                  <w:color w:val="000000"/>
                </w:rPr>
                <w:t>continuous</w:t>
              </w:r>
            </w:ins>
          </w:p>
        </w:tc>
      </w:tr>
      <w:tr w:rsidR="00AC445F" w:rsidRPr="00D47768" w14:paraId="2298632D" w14:textId="77777777">
        <w:trPr>
          <w:trHeight w:val="300"/>
          <w:jc w:val="center"/>
          <w:ins w:id="276" w:author="ERCOT" w:date="2025-11-07T11:52: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6012334" w14:textId="77777777" w:rsidR="00AC445F" w:rsidRPr="00602C0F" w:rsidRDefault="00AC445F">
            <w:pPr>
              <w:jc w:val="center"/>
              <w:rPr>
                <w:ins w:id="277" w:author="ERCOT" w:date="2025-11-07T11:52:00Z" w16du:dateUtc="2025-11-07T17:52:00Z"/>
                <w:color w:val="000000"/>
              </w:rPr>
            </w:pPr>
            <w:ins w:id="278" w:author="ERCOT" w:date="2025-11-07T11:52:00Z" w16du:dateUtc="2025-11-07T17:52:00Z">
              <w:r w:rsidRPr="00602C0F">
                <w:rPr>
                  <w:color w:val="000000"/>
                </w:rPr>
                <w:t>57.0 ≤ f &lt; 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24B082D8" w14:textId="77777777" w:rsidR="00AC445F" w:rsidRPr="00602C0F" w:rsidRDefault="00AC445F">
            <w:pPr>
              <w:jc w:val="center"/>
              <w:rPr>
                <w:ins w:id="279" w:author="ERCOT" w:date="2025-11-07T11:52:00Z" w16du:dateUtc="2025-11-07T17:52:00Z"/>
                <w:color w:val="000000"/>
              </w:rPr>
            </w:pPr>
            <w:ins w:id="280" w:author="ERCOT" w:date="2025-11-07T11:52:00Z" w16du:dateUtc="2025-11-07T17:52:00Z">
              <w:r w:rsidRPr="00602C0F">
                <w:rPr>
                  <w:color w:val="000000"/>
                </w:rPr>
                <w:t>299</w:t>
              </w:r>
            </w:ins>
          </w:p>
        </w:tc>
      </w:tr>
      <w:tr w:rsidR="00AC445F" w:rsidRPr="00D47768" w14:paraId="6D5AE62F" w14:textId="77777777">
        <w:trPr>
          <w:trHeight w:val="300"/>
          <w:jc w:val="center"/>
          <w:ins w:id="281" w:author="ERCOT" w:date="2025-11-07T11:52: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B216C7F" w14:textId="77777777" w:rsidR="00AC445F" w:rsidRPr="00602C0F" w:rsidRDefault="00AC445F">
            <w:pPr>
              <w:jc w:val="center"/>
              <w:rPr>
                <w:ins w:id="282" w:author="ERCOT" w:date="2025-11-07T11:52:00Z" w16du:dateUtc="2025-11-07T17:52:00Z"/>
                <w:color w:val="000000"/>
              </w:rPr>
            </w:pPr>
            <w:ins w:id="283" w:author="ERCOT" w:date="2025-11-07T11:52:00Z" w16du:dateUtc="2025-11-07T17:52:00Z">
              <w:r w:rsidRPr="00602C0F">
                <w:rPr>
                  <w:color w:val="000000"/>
                </w:rPr>
                <w:t>f &lt; 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C4C11FC" w14:textId="77777777" w:rsidR="00AC445F" w:rsidRPr="00602C0F" w:rsidRDefault="00AC445F">
            <w:pPr>
              <w:jc w:val="center"/>
              <w:rPr>
                <w:ins w:id="284" w:author="ERCOT" w:date="2025-11-07T11:52:00Z" w16du:dateUtc="2025-11-07T17:52:00Z"/>
                <w:color w:val="000000"/>
              </w:rPr>
            </w:pPr>
            <w:ins w:id="285" w:author="ERCOT" w:date="2025-11-07T11:52:00Z" w16du:dateUtc="2025-11-07T17:52:00Z">
              <w:r w:rsidRPr="00602C0F">
                <w:rPr>
                  <w:color w:val="000000"/>
                </w:rPr>
                <w:t>May ride-through or trip</w:t>
              </w:r>
            </w:ins>
          </w:p>
        </w:tc>
      </w:tr>
    </w:tbl>
    <w:p w14:paraId="7871011D" w14:textId="36254E8E" w:rsidR="00AC445F" w:rsidRDefault="00AC445F" w:rsidP="00AC445F">
      <w:pPr>
        <w:spacing w:before="240" w:after="240"/>
        <w:ind w:left="720" w:hanging="720"/>
        <w:rPr>
          <w:ins w:id="286" w:author="ERCOT" w:date="2025-11-07T11:52:00Z" w16du:dateUtc="2025-11-07T17:52:00Z"/>
          <w:iCs/>
          <w:szCs w:val="20"/>
        </w:rPr>
      </w:pPr>
      <w:ins w:id="287" w:author="ERCOT" w:date="2025-11-07T11:52:00Z" w16du:dateUtc="2025-11-07T17:52:00Z">
        <w:r w:rsidRPr="00D47768">
          <w:rPr>
            <w:iCs/>
            <w:szCs w:val="20"/>
          </w:rPr>
          <w:t>(</w:t>
        </w:r>
      </w:ins>
      <w:ins w:id="288" w:author="ERCOT 013026" w:date="2026-01-14T14:34:00Z" w16du:dateUtc="2026-01-14T20:34:00Z">
        <w:r w:rsidR="00D16267">
          <w:rPr>
            <w:iCs/>
            <w:szCs w:val="20"/>
          </w:rPr>
          <w:t>4</w:t>
        </w:r>
      </w:ins>
      <w:ins w:id="289" w:author="ERCOT" w:date="2025-11-07T11:52:00Z" w16du:dateUtc="2025-11-07T17:52:00Z">
        <w:del w:id="290" w:author="ERCOT 013026" w:date="2026-01-14T14:31:00Z" w16du:dateUtc="2026-01-14T20:31:00Z">
          <w:r w:rsidDel="00D16267">
            <w:rPr>
              <w:iCs/>
              <w:szCs w:val="20"/>
            </w:rPr>
            <w:delText>3</w:delText>
          </w:r>
        </w:del>
        <w:r w:rsidRPr="00D47768">
          <w:rPr>
            <w:iCs/>
            <w:szCs w:val="20"/>
          </w:rPr>
          <w:t>)</w:t>
        </w:r>
        <w:r w:rsidRPr="00D47768">
          <w:rPr>
            <w:iCs/>
            <w:szCs w:val="20"/>
          </w:rPr>
          <w:tab/>
          <w:t>Nothing in paragraph (</w:t>
        </w:r>
        <w:del w:id="291" w:author="ERCOT 013026" w:date="2026-01-28T09:45:00Z" w16du:dateUtc="2026-01-28T15:45:00Z">
          <w:r w:rsidDel="00C869D7">
            <w:rPr>
              <w:iCs/>
              <w:szCs w:val="20"/>
            </w:rPr>
            <w:delText>2</w:delText>
          </w:r>
        </w:del>
      </w:ins>
      <w:ins w:id="292" w:author="ERCOT 013026" w:date="2026-01-28T09:45:00Z" w16du:dateUtc="2026-01-28T15:45:00Z">
        <w:r w:rsidR="00C869D7">
          <w:rPr>
            <w:iCs/>
            <w:szCs w:val="20"/>
          </w:rPr>
          <w:t>3</w:t>
        </w:r>
      </w:ins>
      <w:ins w:id="293" w:author="ERCOT" w:date="2025-11-07T11:52:00Z" w16du:dateUtc="2025-11-07T17:52:00Z">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a</w:t>
        </w:r>
        <w:del w:id="294" w:author="DCC 020926" w:date="2026-02-09T13:22:00Z" w16du:dateUtc="2026-02-09T19:22:00Z">
          <w:r w:rsidDel="00843E06">
            <w:rPr>
              <w:iCs/>
              <w:szCs w:val="20"/>
            </w:rPr>
            <w:delText>n</w:delText>
          </w:r>
        </w:del>
        <w:r>
          <w:rPr>
            <w:iCs/>
            <w:szCs w:val="20"/>
          </w:rPr>
          <w:t xml:space="preserve"> L</w:t>
        </w:r>
      </w:ins>
      <w:ins w:id="295" w:author="DCC 020926" w:date="2026-02-09T13:22:00Z" w16du:dateUtc="2026-02-09T19:22:00Z">
        <w:r w:rsidR="00843E06">
          <w:rPr>
            <w:iCs/>
            <w:szCs w:val="20"/>
          </w:rPr>
          <w:t>arge</w:t>
        </w:r>
      </w:ins>
      <w:ins w:id="296" w:author="ERCOT" w:date="2025-11-07T11:52:00Z" w16du:dateUtc="2025-11-07T17:52:00Z">
        <w:del w:id="297" w:author="DCC 020926" w:date="2026-02-09T13:22:00Z" w16du:dateUtc="2026-02-09T19:22:00Z">
          <w:r w:rsidDel="00843E06">
            <w:rPr>
              <w:iCs/>
              <w:szCs w:val="20"/>
            </w:rPr>
            <w:delText>E</w:delText>
          </w:r>
        </w:del>
      </w:ins>
      <w:ins w:id="298" w:author="DCC 020926" w:date="2026-02-09T13:22:00Z" w16du:dateUtc="2026-02-09T19:22:00Z">
        <w:r w:rsidR="00843E06">
          <w:rPr>
            <w:iCs/>
            <w:szCs w:val="20"/>
          </w:rPr>
          <w:t xml:space="preserve"> </w:t>
        </w:r>
      </w:ins>
      <w:ins w:id="299" w:author="ERCOT" w:date="2025-11-07T11:52:00Z" w16du:dateUtc="2025-11-07T17:52:00Z">
        <w:r>
          <w:rPr>
            <w:iCs/>
            <w:szCs w:val="20"/>
          </w:rPr>
          <w:t>L</w:t>
        </w:r>
      </w:ins>
      <w:ins w:id="300" w:author="DCC 020926" w:date="2026-02-09T13:22:00Z" w16du:dateUtc="2026-02-09T19:22:00Z">
        <w:r w:rsidR="00843E06">
          <w:rPr>
            <w:iCs/>
            <w:szCs w:val="20"/>
          </w:rPr>
          <w:t>oad</w:t>
        </w:r>
      </w:ins>
      <w:ins w:id="301" w:author="ERCOT" w:date="2025-11-07T11:52:00Z" w16du:dateUtc="2025-11-07T17:52:00Z">
        <w:r>
          <w:rPr>
            <w:iCs/>
            <w:szCs w:val="20"/>
          </w:rPr>
          <w:t xml:space="preserve"> </w:t>
        </w:r>
        <w:r w:rsidRPr="00D47768">
          <w:rPr>
            <w:iCs/>
            <w:szCs w:val="20"/>
          </w:rPr>
          <w:t xml:space="preserve">to trip </w:t>
        </w:r>
        <w:r>
          <w:rPr>
            <w:iCs/>
            <w:szCs w:val="20"/>
          </w:rPr>
          <w:t xml:space="preserve">or transfer load to backup generation </w:t>
        </w:r>
        <w:r w:rsidRPr="00D47768">
          <w:rPr>
            <w:iCs/>
            <w:szCs w:val="20"/>
          </w:rPr>
          <w:t xml:space="preserve">for </w:t>
        </w:r>
        <w:r>
          <w:rPr>
            <w:iCs/>
            <w:szCs w:val="20"/>
          </w:rPr>
          <w:t>frequency</w:t>
        </w:r>
        <w:r w:rsidRPr="00D47768">
          <w:rPr>
            <w:iCs/>
            <w:szCs w:val="20"/>
          </w:rPr>
          <w:t xml:space="preserv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 </w:t>
        </w:r>
      </w:ins>
    </w:p>
    <w:p w14:paraId="2244A2A2" w14:textId="1DB6F1C7" w:rsidR="00AC445F" w:rsidRDefault="00AC445F" w:rsidP="00AC445F">
      <w:pPr>
        <w:spacing w:after="240"/>
        <w:ind w:left="720" w:hanging="720"/>
        <w:rPr>
          <w:ins w:id="302" w:author="ERCOT" w:date="2025-11-07T11:52:00Z" w16du:dateUtc="2025-11-07T17:52:00Z"/>
        </w:rPr>
      </w:pPr>
      <w:ins w:id="303" w:author="ERCOT" w:date="2025-11-07T11:52:00Z" w16du:dateUtc="2025-11-07T17:52:00Z">
        <w:r>
          <w:t>(</w:t>
        </w:r>
      </w:ins>
      <w:ins w:id="304" w:author="ERCOT 013026" w:date="2026-01-14T14:34:00Z" w16du:dateUtc="2026-01-14T20:34:00Z">
        <w:r w:rsidR="00D16267">
          <w:t>5</w:t>
        </w:r>
      </w:ins>
      <w:ins w:id="305" w:author="ERCOT" w:date="2025-11-07T11:52:00Z" w16du:dateUtc="2025-11-07T17:52:00Z">
        <w:del w:id="306" w:author="ERCOT 013026" w:date="2026-01-14T14:31:00Z" w16du:dateUtc="2026-01-14T20:31:00Z">
          <w:r w:rsidDel="00D16267">
            <w:delText>4</w:delText>
          </w:r>
        </w:del>
        <w:r>
          <w:t>)</w:t>
        </w:r>
        <w:r>
          <w:tab/>
          <w:t>If a</w:t>
        </w:r>
        <w:del w:id="307" w:author="DCC 020926" w:date="2026-02-09T13:22:00Z" w16du:dateUtc="2026-02-09T19:22:00Z">
          <w:r w:rsidDel="00843E06">
            <w:delText>n</w:delText>
          </w:r>
        </w:del>
        <w:r>
          <w:t xml:space="preserve"> L</w:t>
        </w:r>
      </w:ins>
      <w:ins w:id="308" w:author="DCC 020926" w:date="2026-02-09T13:22:00Z" w16du:dateUtc="2026-02-09T19:22:00Z">
        <w:r w:rsidR="00843E06">
          <w:t>arge</w:t>
        </w:r>
      </w:ins>
      <w:ins w:id="309" w:author="ERCOT" w:date="2025-11-07T11:52:00Z" w16du:dateUtc="2025-11-07T17:52:00Z">
        <w:del w:id="310" w:author="DCC 020926" w:date="2026-02-09T13:22:00Z" w16du:dateUtc="2026-02-09T19:22:00Z">
          <w:r w:rsidDel="00843E06">
            <w:delText>E</w:delText>
          </w:r>
        </w:del>
      </w:ins>
      <w:ins w:id="311" w:author="DCC 020926" w:date="2026-02-09T13:22:00Z" w16du:dateUtc="2026-02-09T19:22:00Z">
        <w:r w:rsidR="00843E06">
          <w:t xml:space="preserve"> </w:t>
        </w:r>
      </w:ins>
      <w:ins w:id="312" w:author="ERCOT" w:date="2025-11-07T11:52:00Z" w16du:dateUtc="2025-11-07T17:52:00Z">
        <w:r>
          <w:t>L</w:t>
        </w:r>
      </w:ins>
      <w:ins w:id="313" w:author="DCC 020926" w:date="2026-02-09T13:22:00Z" w16du:dateUtc="2026-02-09T19:22:00Z">
        <w:r w:rsidR="00843E06">
          <w:t>oad</w:t>
        </w:r>
      </w:ins>
      <w:ins w:id="314" w:author="ERCOT" w:date="2025-11-07T11:52:00Z" w16du:dateUtc="2025-11-07T17:52:00Z">
        <w:r>
          <w:t xml:space="preserve"> is consuming electric current from the grid at the time of </w:t>
        </w:r>
        <w:proofErr w:type="gramStart"/>
        <w:r>
          <w:t>the frequency</w:t>
        </w:r>
        <w:proofErr w:type="gramEnd"/>
        <w:r>
          <w:t xml:space="preserve"> disturbance, </w:t>
        </w:r>
        <w:r w:rsidRPr="000C2C94">
          <w:t>the L</w:t>
        </w:r>
      </w:ins>
      <w:ins w:id="315" w:author="DCC 020926" w:date="2026-02-09T13:22:00Z" w16du:dateUtc="2026-02-09T19:22:00Z">
        <w:r w:rsidR="00843E06">
          <w:t>arge</w:t>
        </w:r>
      </w:ins>
      <w:ins w:id="316" w:author="ERCOT" w:date="2025-11-07T11:52:00Z" w16du:dateUtc="2025-11-07T17:52:00Z">
        <w:del w:id="317" w:author="DCC 020926" w:date="2026-02-09T13:22:00Z" w16du:dateUtc="2026-02-09T19:22:00Z">
          <w:r w:rsidRPr="000C2C94" w:rsidDel="00843E06">
            <w:delText>E</w:delText>
          </w:r>
        </w:del>
      </w:ins>
      <w:ins w:id="318" w:author="DCC 020926" w:date="2026-02-09T13:22:00Z" w16du:dateUtc="2026-02-09T19:22:00Z">
        <w:r w:rsidR="00843E06">
          <w:t xml:space="preserve"> </w:t>
        </w:r>
      </w:ins>
      <w:ins w:id="319" w:author="ERCOT" w:date="2025-11-07T11:52:00Z" w16du:dateUtc="2025-11-07T17:52:00Z">
        <w:r w:rsidRPr="000C2C94">
          <w:t>L</w:t>
        </w:r>
      </w:ins>
      <w:ins w:id="320" w:author="DCC 020926" w:date="2026-02-09T13:22:00Z" w16du:dateUtc="2026-02-09T19:22:00Z">
        <w:r w:rsidR="00843E06">
          <w:t>oad</w:t>
        </w:r>
      </w:ins>
      <w:ins w:id="321" w:author="ERCOT" w:date="2025-11-07T11:52:00Z" w16du:dateUtc="2025-11-07T17:52:00Z">
        <w:r w:rsidRPr="000C2C94">
          <w:t xml:space="preserve"> shall continue to consume electric current from the grid during </w:t>
        </w:r>
        <w:r w:rsidRPr="00AC445F">
          <w:rPr>
            <w:iCs/>
            <w:szCs w:val="20"/>
          </w:rPr>
          <w:t>frequency</w:t>
        </w:r>
        <w:r>
          <w:t xml:space="preserve"> deviations</w:t>
        </w:r>
        <w:r w:rsidRPr="000C2C94">
          <w:t xml:space="preserve"> requiring ride-through</w:t>
        </w:r>
        <w:r>
          <w:t>.  In addition, a</w:t>
        </w:r>
        <w:del w:id="322" w:author="DCC 020926" w:date="2026-02-09T13:22:00Z" w16du:dateUtc="2026-02-09T19:22:00Z">
          <w:r w:rsidDel="00843E06">
            <w:delText>n</w:delText>
          </w:r>
        </w:del>
        <w:r>
          <w:t xml:space="preserve"> L</w:t>
        </w:r>
      </w:ins>
      <w:ins w:id="323" w:author="DCC 020926" w:date="2026-02-09T13:22:00Z" w16du:dateUtc="2026-02-09T19:22:00Z">
        <w:r w:rsidR="00843E06">
          <w:t>arge</w:t>
        </w:r>
      </w:ins>
      <w:ins w:id="324" w:author="ERCOT" w:date="2025-11-07T11:52:00Z" w16du:dateUtc="2025-11-07T17:52:00Z">
        <w:del w:id="325" w:author="DCC 020926" w:date="2026-02-09T13:22:00Z" w16du:dateUtc="2026-02-09T19:22:00Z">
          <w:r w:rsidDel="00843E06">
            <w:delText>E</w:delText>
          </w:r>
        </w:del>
      </w:ins>
      <w:ins w:id="326" w:author="DCC 020926" w:date="2026-02-09T13:22:00Z" w16du:dateUtc="2026-02-09T19:22:00Z">
        <w:r w:rsidR="00843E06">
          <w:t xml:space="preserve"> </w:t>
        </w:r>
      </w:ins>
      <w:ins w:id="327" w:author="ERCOT" w:date="2025-11-07T11:52:00Z" w16du:dateUtc="2025-11-07T17:52:00Z">
        <w:r>
          <w:t>L</w:t>
        </w:r>
      </w:ins>
      <w:ins w:id="328" w:author="DCC 020926" w:date="2026-02-09T13:22:00Z" w16du:dateUtc="2026-02-09T19:22:00Z">
        <w:r w:rsidR="00843E06">
          <w:t>oad</w:t>
        </w:r>
      </w:ins>
      <w:ins w:id="329" w:author="ERCOT" w:date="2025-11-07T11:52:00Z" w16du:dateUtc="2025-11-07T17:52:00Z">
        <w:r>
          <w:t xml:space="preserve"> should continue to consume active power within 10% of the pre-disturbance level during frequency deviations requiring ride-through.</w:t>
        </w:r>
      </w:ins>
    </w:p>
    <w:p w14:paraId="08863324" w14:textId="462264D2" w:rsidR="00E518BA" w:rsidRDefault="00E518BA" w:rsidP="00E518BA">
      <w:pPr>
        <w:keepNext/>
        <w:spacing w:after="240"/>
        <w:ind w:left="720" w:hanging="720"/>
        <w:rPr>
          <w:ins w:id="330" w:author="Tesla 121825" w:date="2025-12-18T12:15:00Z" w16du:dateUtc="2025-12-18T18:15:00Z"/>
        </w:rPr>
      </w:pPr>
      <w:ins w:id="331" w:author="Tesla 121825" w:date="2025-12-18T12:15:00Z">
        <w:r>
          <w:t>(</w:t>
        </w:r>
      </w:ins>
      <w:ins w:id="332" w:author="ERCOT 013026" w:date="2026-01-14T14:34:00Z">
        <w:r w:rsidR="00D16267">
          <w:t>6</w:t>
        </w:r>
      </w:ins>
      <w:ins w:id="333" w:author="Tesla 121825" w:date="2025-12-18T12:15:00Z">
        <w:del w:id="334" w:author="ERCOT 013026" w:date="2026-01-14T14:31:00Z">
          <w:r w:rsidDel="00E518BA">
            <w:delText>5</w:delText>
          </w:r>
        </w:del>
        <w:r>
          <w:t>)</w:t>
        </w:r>
        <w:r>
          <w:tab/>
          <w:t>For frequency deviations outside the continuous operating range specified in Table A of paragraph (</w:t>
        </w:r>
        <w:del w:id="335" w:author="ERCOT 013026" w:date="2026-01-28T09:44:00Z" w16du:dateUtc="2026-01-28T15:44:00Z">
          <w:r w:rsidDel="00943877">
            <w:delText>2</w:delText>
          </w:r>
        </w:del>
      </w:ins>
      <w:ins w:id="336" w:author="ERCOT 013026" w:date="2026-01-28T09:45:00Z" w16du:dateUtc="2026-01-28T15:45:00Z">
        <w:r w:rsidR="00943877">
          <w:t>3</w:t>
        </w:r>
      </w:ins>
      <w:ins w:id="337" w:author="Tesla 121825" w:date="2025-12-18T12:15:00Z">
        <w:r>
          <w:t>) above, a</w:t>
        </w:r>
        <w:del w:id="338" w:author="DCC 020926" w:date="2026-02-09T13:22:00Z" w16du:dateUtc="2026-02-09T19:22:00Z">
          <w:r w:rsidDel="00843E06">
            <w:delText>n</w:delText>
          </w:r>
        </w:del>
        <w:r>
          <w:t xml:space="preserve"> L</w:t>
        </w:r>
      </w:ins>
      <w:ins w:id="339" w:author="DCC 020926" w:date="2026-02-09T13:22:00Z" w16du:dateUtc="2026-02-09T19:22:00Z">
        <w:r w:rsidR="00843E06">
          <w:t>arge</w:t>
        </w:r>
      </w:ins>
      <w:ins w:id="340" w:author="Tesla 121825" w:date="2025-12-18T12:15:00Z">
        <w:del w:id="341" w:author="DCC 020926" w:date="2026-02-09T13:22:00Z" w16du:dateUtc="2026-02-09T19:22:00Z">
          <w:r w:rsidDel="00843E06">
            <w:delText>E</w:delText>
          </w:r>
        </w:del>
      </w:ins>
      <w:ins w:id="342" w:author="DCC 020926" w:date="2026-02-09T13:22:00Z" w16du:dateUtc="2026-02-09T19:22:00Z">
        <w:r w:rsidR="00843E06">
          <w:t xml:space="preserve"> </w:t>
        </w:r>
      </w:ins>
      <w:ins w:id="343" w:author="Tesla 121825" w:date="2025-12-18T12:15:00Z">
        <w:r>
          <w:t>L</w:t>
        </w:r>
      </w:ins>
      <w:ins w:id="344" w:author="DCC 020926" w:date="2026-02-09T13:22:00Z" w16du:dateUtc="2026-02-09T19:22:00Z">
        <w:r w:rsidR="00843E06">
          <w:t>oad</w:t>
        </w:r>
      </w:ins>
      <w:ins w:id="345" w:author="Tesla 121825" w:date="2025-12-18T12:15:00Z">
        <w:r>
          <w:t xml:space="preserve"> may implement an internal load-transfer or control-stabilization </w:t>
        </w:r>
      </w:ins>
      <w:ins w:id="346" w:author="ERCOT 013026" w:date="2026-01-26T10:26:00Z" w16du:dateUtc="2026-01-26T16:26:00Z">
        <w:r w:rsidR="00001ADC">
          <w:t>scheme</w:t>
        </w:r>
      </w:ins>
      <w:ins w:id="347" w:author="Tesla 121825" w:date="2025-12-18T12:15:00Z">
        <w:del w:id="348" w:author="ERCOT 013026" w:date="2026-01-26T10:26:00Z" w16du:dateUtc="2026-01-26T16:26:00Z">
          <w:r w:rsidDel="00001ADC">
            <w:delText>interval</w:delText>
          </w:r>
        </w:del>
        <w:r>
          <w:t xml:space="preserve"> </w:t>
        </w:r>
      </w:ins>
      <w:ins w:id="349" w:author="ERCOT 013026" w:date="2026-01-14T14:31:00Z">
        <w:r w:rsidR="00D16267">
          <w:t>such that the L</w:t>
        </w:r>
      </w:ins>
      <w:ins w:id="350" w:author="DCC 020926" w:date="2026-02-09T13:22:00Z" w16du:dateUtc="2026-02-09T19:22:00Z">
        <w:r w:rsidR="00843E06">
          <w:t>arge</w:t>
        </w:r>
      </w:ins>
      <w:ins w:id="351" w:author="ERCOT 013026" w:date="2026-01-14T14:31:00Z">
        <w:del w:id="352" w:author="DCC 020926" w:date="2026-02-09T13:22:00Z" w16du:dateUtc="2026-02-09T19:22:00Z">
          <w:r w:rsidR="00D16267" w:rsidDel="00843E06">
            <w:delText>E</w:delText>
          </w:r>
        </w:del>
      </w:ins>
      <w:ins w:id="353" w:author="DCC 020926" w:date="2026-02-09T13:22:00Z" w16du:dateUtc="2026-02-09T19:22:00Z">
        <w:r w:rsidR="00843E06">
          <w:t xml:space="preserve"> </w:t>
        </w:r>
      </w:ins>
      <w:ins w:id="354" w:author="ERCOT 013026" w:date="2026-01-14T14:31:00Z">
        <w:r w:rsidR="00D16267">
          <w:t>L</w:t>
        </w:r>
      </w:ins>
      <w:ins w:id="355" w:author="DCC 020926" w:date="2026-02-09T13:22:00Z" w16du:dateUtc="2026-02-09T19:22:00Z">
        <w:r w:rsidR="00843E06">
          <w:t>oad</w:t>
        </w:r>
      </w:ins>
      <w:ins w:id="356" w:author="ERCOT 013026" w:date="2026-01-14T14:31:00Z">
        <w:r w:rsidR="00D16267">
          <w:t xml:space="preserve"> facility </w:t>
        </w:r>
      </w:ins>
      <w:ins w:id="357" w:author="ERCOT 013026" w:date="2026-01-14T14:32:00Z">
        <w:r w:rsidR="00D16267">
          <w:t xml:space="preserve">returns to at least </w:t>
        </w:r>
        <w:r w:rsidR="00D16267">
          <w:lastRenderedPageBreak/>
          <w:t xml:space="preserve">90% of its pre-disturbance consumption </w:t>
        </w:r>
      </w:ins>
      <w:ins w:id="358" w:author="ERCOT 013026" w:date="2026-01-15T09:43:00Z">
        <w:r w:rsidR="00702DD9">
          <w:t xml:space="preserve">level </w:t>
        </w:r>
      </w:ins>
      <w:ins w:id="359" w:author="ERCOT 013026" w:date="2026-01-14T14:32:00Z">
        <w:r w:rsidR="00D16267">
          <w:t xml:space="preserve">within </w:t>
        </w:r>
      </w:ins>
      <w:ins w:id="360" w:author="ERCOT 013026" w:date="2026-01-26T16:06:00Z">
        <w:r w:rsidR="42E20D7E">
          <w:t>two</w:t>
        </w:r>
      </w:ins>
      <w:ins w:id="361" w:author="ERCOT 013026" w:date="2026-01-14T14:32:00Z">
        <w:r w:rsidR="00D16267">
          <w:t xml:space="preserve"> second</w:t>
        </w:r>
      </w:ins>
      <w:ins w:id="362" w:author="ERCOT 013026" w:date="2026-01-26T16:06:00Z">
        <w:r w:rsidR="72E30A77">
          <w:t>s</w:t>
        </w:r>
      </w:ins>
      <w:ins w:id="363" w:author="ERCOT 013026" w:date="2026-01-14T14:32:00Z">
        <w:r w:rsidR="00D16267">
          <w:t>, as measured from the L</w:t>
        </w:r>
      </w:ins>
      <w:ins w:id="364" w:author="DCC 020926" w:date="2026-02-09T13:23:00Z" w16du:dateUtc="2026-02-09T19:23:00Z">
        <w:r w:rsidR="00843E06">
          <w:t>arge</w:t>
        </w:r>
      </w:ins>
      <w:ins w:id="365" w:author="ERCOT 013026" w:date="2026-01-14T14:32:00Z">
        <w:del w:id="366" w:author="DCC 020926" w:date="2026-02-09T13:23:00Z" w16du:dateUtc="2026-02-09T19:23:00Z">
          <w:r w:rsidR="00D16267" w:rsidDel="00843E06">
            <w:delText>E</w:delText>
          </w:r>
        </w:del>
      </w:ins>
      <w:ins w:id="367" w:author="DCC 020926" w:date="2026-02-09T13:23:00Z" w16du:dateUtc="2026-02-09T19:23:00Z">
        <w:r w:rsidR="00843E06">
          <w:t xml:space="preserve"> </w:t>
        </w:r>
      </w:ins>
      <w:ins w:id="368" w:author="ERCOT 013026" w:date="2026-01-14T14:32:00Z">
        <w:r w:rsidR="00D16267">
          <w:t>L</w:t>
        </w:r>
      </w:ins>
      <w:ins w:id="369" w:author="DCC 020926" w:date="2026-02-09T13:23:00Z" w16du:dateUtc="2026-02-09T19:23:00Z">
        <w:r w:rsidR="00843E06">
          <w:t>oad</w:t>
        </w:r>
      </w:ins>
      <w:ins w:id="370" w:author="ERCOT 013026" w:date="2026-01-14T14:32:00Z">
        <w:r w:rsidR="00D16267">
          <w:t>’s Service Delivery Point or POIB</w:t>
        </w:r>
      </w:ins>
      <w:ins w:id="371" w:author="Tesla 121825" w:date="2025-12-18T12:15:00Z">
        <w:del w:id="372" w:author="ERCOT 013026" w:date="2026-01-14T14:32:00Z">
          <w:r w:rsidDel="00E518BA">
            <w:delText>for a duration of up to 250 milliseconds</w:delText>
          </w:r>
        </w:del>
        <w:r>
          <w:t>.</w:t>
        </w:r>
      </w:ins>
    </w:p>
    <w:p w14:paraId="1F649D75" w14:textId="1995E7BD" w:rsidR="00E518BA" w:rsidRDefault="00E518BA" w:rsidP="00E518BA">
      <w:pPr>
        <w:keepNext/>
        <w:spacing w:after="240"/>
        <w:ind w:left="1440" w:hanging="720"/>
        <w:rPr>
          <w:ins w:id="373" w:author="Tesla 121825" w:date="2025-12-18T12:15:00Z" w16du:dateUtc="2025-12-18T18:15:00Z"/>
        </w:rPr>
      </w:pPr>
      <w:ins w:id="374" w:author="Tesla 121825" w:date="2025-12-18T12:15:00Z" w16du:dateUtc="2025-12-18T18:15:00Z">
        <w:r>
          <w:t>(a)</w:t>
        </w:r>
        <w:r>
          <w:tab/>
          <w:t>For L</w:t>
        </w:r>
      </w:ins>
      <w:ins w:id="375" w:author="DCC 020926" w:date="2026-02-09T13:23:00Z" w16du:dateUtc="2026-02-09T19:23:00Z">
        <w:r w:rsidR="00843E06">
          <w:t>arge</w:t>
        </w:r>
      </w:ins>
      <w:ins w:id="376" w:author="Tesla 121825" w:date="2025-12-18T12:15:00Z" w16du:dateUtc="2025-12-18T18:15:00Z">
        <w:del w:id="377" w:author="DCC 020926" w:date="2026-02-09T13:23:00Z" w16du:dateUtc="2026-02-09T19:23:00Z">
          <w:r w:rsidDel="00843E06">
            <w:delText>E</w:delText>
          </w:r>
        </w:del>
      </w:ins>
      <w:ins w:id="378" w:author="DCC 020926" w:date="2026-02-09T13:23:00Z" w16du:dateUtc="2026-02-09T19:23:00Z">
        <w:r w:rsidR="00843E06">
          <w:t xml:space="preserve"> </w:t>
        </w:r>
      </w:ins>
      <w:ins w:id="379" w:author="Tesla 121825" w:date="2025-12-18T12:15:00Z" w16du:dateUtc="2025-12-18T18:15:00Z">
        <w:r>
          <w:t>L</w:t>
        </w:r>
      </w:ins>
      <w:ins w:id="380" w:author="DCC 020926" w:date="2026-02-09T13:23:00Z" w16du:dateUtc="2026-02-09T19:23:00Z">
        <w:r w:rsidR="00843E06">
          <w:t>oad</w:t>
        </w:r>
      </w:ins>
      <w:ins w:id="381" w:author="Tesla 121825" w:date="2025-12-18T12:15:00Z" w16du:dateUtc="2025-12-18T18:15:00Z">
        <w:r>
          <w:t>s composed of multiple internal devices, one load-transfer or control action per disturbance event per individual device shall be permitted.</w:t>
        </w:r>
      </w:ins>
    </w:p>
    <w:p w14:paraId="3E1FE64F" w14:textId="0AA67CB8" w:rsidR="00AC445F" w:rsidRPr="00FF0E5C" w:rsidRDefault="00AC445F" w:rsidP="00AC445F">
      <w:pPr>
        <w:spacing w:after="240"/>
        <w:ind w:left="720" w:hanging="720"/>
        <w:rPr>
          <w:ins w:id="382" w:author="ERCOT" w:date="2025-11-07T11:52:00Z" w16du:dateUtc="2025-11-07T17:52:00Z"/>
          <w:rStyle w:val="eop"/>
          <w:color w:val="000000"/>
        </w:rPr>
      </w:pPr>
      <w:ins w:id="383" w:author="ERCOT" w:date="2025-11-07T11:52:00Z" w16du:dateUtc="2025-11-07T17:52:00Z">
        <w:r>
          <w:t>(</w:t>
        </w:r>
      </w:ins>
      <w:ins w:id="384" w:author="ERCOT 013026" w:date="2026-01-14T14:33:00Z" w16du:dateUtc="2026-01-14T20:33:00Z">
        <w:r w:rsidR="00D16267">
          <w:t>7</w:t>
        </w:r>
      </w:ins>
      <w:ins w:id="385" w:author="Tesla 121825" w:date="2025-12-18T12:15:00Z" w16du:dateUtc="2025-12-18T18:15:00Z">
        <w:del w:id="386" w:author="ERCOT 013026" w:date="2026-01-14T14:33:00Z" w16du:dateUtc="2026-01-14T20:33:00Z">
          <w:r w:rsidR="00E518BA" w:rsidDel="00D16267">
            <w:delText>6</w:delText>
          </w:r>
        </w:del>
      </w:ins>
      <w:ins w:id="387" w:author="ERCOT" w:date="2025-11-07T11:52:00Z" w16du:dateUtc="2025-11-07T17:52:00Z">
        <w:del w:id="388" w:author="Tesla 121825" w:date="2025-12-18T12:15:00Z" w16du:dateUtc="2025-12-18T18:15:00Z">
          <w:r w:rsidDel="00E518BA">
            <w:delText>5</w:delText>
          </w:r>
        </w:del>
        <w:r>
          <w:t>)</w:t>
        </w:r>
        <w:r>
          <w:tab/>
          <w:t>If protection systems are installed and activated to trip the L</w:t>
        </w:r>
      </w:ins>
      <w:ins w:id="389" w:author="DCC 020926" w:date="2026-02-09T13:23:00Z" w16du:dateUtc="2026-02-09T19:23:00Z">
        <w:r w:rsidR="00843E06">
          <w:t>arge</w:t>
        </w:r>
      </w:ins>
      <w:ins w:id="390" w:author="ERCOT" w:date="2025-11-07T11:52:00Z" w16du:dateUtc="2025-11-07T17:52:00Z">
        <w:del w:id="391" w:author="DCC 020926" w:date="2026-02-09T13:23:00Z" w16du:dateUtc="2026-02-09T19:23:00Z">
          <w:r w:rsidDel="00843E06">
            <w:delText>E</w:delText>
          </w:r>
        </w:del>
      </w:ins>
      <w:ins w:id="392" w:author="DCC 020926" w:date="2026-02-09T13:23:00Z" w16du:dateUtc="2026-02-09T19:23:00Z">
        <w:r w:rsidR="00843E06">
          <w:t xml:space="preserve"> </w:t>
        </w:r>
      </w:ins>
      <w:ins w:id="393" w:author="ERCOT" w:date="2025-11-07T11:52:00Z" w16du:dateUtc="2025-11-07T17:52:00Z">
        <w:r>
          <w:t>L</w:t>
        </w:r>
      </w:ins>
      <w:ins w:id="394" w:author="DCC 020926" w:date="2026-02-09T13:23:00Z" w16du:dateUtc="2026-02-09T19:23:00Z">
        <w:r w:rsidR="00843E06">
          <w:t>oad</w:t>
        </w:r>
      </w:ins>
      <w:ins w:id="395" w:author="ERCOT" w:date="2025-11-07T11:52:00Z" w16du:dateUtc="2025-11-07T17:52:00Z">
        <w:r>
          <w:t>, they shall enable the L</w:t>
        </w:r>
      </w:ins>
      <w:ins w:id="396" w:author="DCC 020926" w:date="2026-02-09T13:23:00Z" w16du:dateUtc="2026-02-09T19:23:00Z">
        <w:r w:rsidR="00843E06">
          <w:t>arge</w:t>
        </w:r>
      </w:ins>
      <w:ins w:id="397" w:author="ERCOT" w:date="2025-11-07T11:52:00Z" w16du:dateUtc="2025-11-07T17:52:00Z">
        <w:del w:id="398" w:author="DCC 020926" w:date="2026-02-09T13:23:00Z" w16du:dateUtc="2026-02-09T19:23:00Z">
          <w:r w:rsidDel="00843E06">
            <w:delText>E</w:delText>
          </w:r>
        </w:del>
      </w:ins>
      <w:ins w:id="399" w:author="DCC 020926" w:date="2026-02-09T13:23:00Z" w16du:dateUtc="2026-02-09T19:23:00Z">
        <w:r w:rsidR="00843E06">
          <w:t xml:space="preserve"> </w:t>
        </w:r>
      </w:ins>
      <w:ins w:id="400" w:author="ERCOT" w:date="2025-11-07T11:52:00Z" w16du:dateUtc="2025-11-07T17:52:00Z">
        <w:r>
          <w:t>L</w:t>
        </w:r>
      </w:ins>
      <w:ins w:id="401" w:author="DCC 020926" w:date="2026-02-09T13:23:00Z" w16du:dateUtc="2026-02-09T19:23:00Z">
        <w:r w:rsidR="00843E06">
          <w:t>oad</w:t>
        </w:r>
      </w:ins>
      <w:ins w:id="402" w:author="ERCOT" w:date="2025-11-07T11:52:00Z" w16du:dateUtc="2025-11-07T17:52:00Z">
        <w:r>
          <w:t xml:space="preserve"> to ride-through frequency conditions beyond those defined in paragraph (</w:t>
        </w:r>
        <w:del w:id="403" w:author="ERCOT 013026" w:date="2026-01-28T09:45:00Z" w16du:dateUtc="2026-01-28T15:45:00Z">
          <w:r w:rsidDel="0084038B">
            <w:delText>2</w:delText>
          </w:r>
        </w:del>
      </w:ins>
      <w:ins w:id="404" w:author="ERCOT 013026" w:date="2026-01-28T09:45:00Z" w16du:dateUtc="2026-01-28T15:45:00Z">
        <w:r w:rsidR="0084038B">
          <w:t>3</w:t>
        </w:r>
      </w:ins>
      <w:ins w:id="405" w:author="ERCOT" w:date="2025-11-07T11:52:00Z" w16du:dateUtc="2025-11-07T17:52:00Z">
        <w:r>
          <w:t>) above to the maximum level the equipment allows, unless the protection systems are set to respond to an UFLS event or Ancillary Service obligation.</w:t>
        </w:r>
      </w:ins>
    </w:p>
    <w:p w14:paraId="68D34D26" w14:textId="4A8A4F09" w:rsidR="00AC445F" w:rsidRPr="00FF0E5C" w:rsidRDefault="00AC445F" w:rsidP="00AC445F">
      <w:pPr>
        <w:spacing w:after="240"/>
        <w:ind w:left="720" w:hanging="720"/>
        <w:rPr>
          <w:ins w:id="406" w:author="ERCOT" w:date="2025-11-07T11:52:00Z" w16du:dateUtc="2025-11-07T17:52:00Z"/>
          <w:rStyle w:val="eop"/>
          <w:color w:val="000000"/>
        </w:rPr>
      </w:pPr>
      <w:ins w:id="407" w:author="ERCOT" w:date="2025-11-07T11:52:00Z" w16du:dateUtc="2025-11-07T17:52:00Z">
        <w:r>
          <w:t>(</w:t>
        </w:r>
      </w:ins>
      <w:ins w:id="408" w:author="ERCOT 013026" w:date="2026-01-14T14:33:00Z" w16du:dateUtc="2026-01-14T20:33:00Z">
        <w:r w:rsidR="00D16267">
          <w:t>8</w:t>
        </w:r>
      </w:ins>
      <w:ins w:id="409" w:author="Tesla 121825" w:date="2025-12-18T12:15:00Z" w16du:dateUtc="2025-12-18T18:15:00Z">
        <w:del w:id="410" w:author="ERCOT 013026" w:date="2026-01-14T14:33:00Z" w16du:dateUtc="2026-01-14T20:33:00Z">
          <w:r w:rsidR="00E518BA" w:rsidDel="00D16267">
            <w:delText>7</w:delText>
          </w:r>
        </w:del>
      </w:ins>
      <w:ins w:id="411" w:author="ERCOT" w:date="2025-11-07T11:52:00Z" w16du:dateUtc="2025-11-07T17:52:00Z">
        <w:del w:id="412" w:author="Tesla 121825" w:date="2025-12-18T12:15:00Z" w16du:dateUtc="2025-12-18T18:15:00Z">
          <w:r w:rsidDel="00E518BA">
            <w:delText>6</w:delText>
          </w:r>
        </w:del>
        <w:r>
          <w:t>)</w:t>
        </w:r>
        <w:r>
          <w:tab/>
          <w:t>If frequency protection schemes are installed and activated to trip a</w:t>
        </w:r>
        <w:del w:id="413" w:author="DCC 020926" w:date="2026-02-09T13:23:00Z" w16du:dateUtc="2026-02-09T19:23:00Z">
          <w:r w:rsidDel="00843E06">
            <w:delText>n</w:delText>
          </w:r>
        </w:del>
        <w:r>
          <w:t xml:space="preserve"> L</w:t>
        </w:r>
      </w:ins>
      <w:ins w:id="414" w:author="DCC 020926" w:date="2026-02-09T13:23:00Z" w16du:dateUtc="2026-02-09T19:23:00Z">
        <w:r w:rsidR="00843E06">
          <w:t>arge</w:t>
        </w:r>
      </w:ins>
      <w:ins w:id="415" w:author="ERCOT" w:date="2025-11-07T11:52:00Z" w16du:dateUtc="2025-11-07T17:52:00Z">
        <w:del w:id="416" w:author="DCC 020926" w:date="2026-02-09T13:23:00Z" w16du:dateUtc="2026-02-09T19:23:00Z">
          <w:r w:rsidDel="00843E06">
            <w:delText>E</w:delText>
          </w:r>
        </w:del>
      </w:ins>
      <w:ins w:id="417" w:author="DCC 020926" w:date="2026-02-09T13:23:00Z" w16du:dateUtc="2026-02-09T19:23:00Z">
        <w:r w:rsidR="00843E06">
          <w:t xml:space="preserve"> </w:t>
        </w:r>
      </w:ins>
      <w:ins w:id="418" w:author="ERCOT" w:date="2025-11-07T11:52:00Z" w16du:dateUtc="2025-11-07T17:52:00Z">
        <w:r>
          <w:t>L</w:t>
        </w:r>
      </w:ins>
      <w:ins w:id="419" w:author="DCC 020926" w:date="2026-02-09T13:23:00Z" w16du:dateUtc="2026-02-09T19:23:00Z">
        <w:r w:rsidR="00843E06">
          <w:t>oad</w:t>
        </w:r>
      </w:ins>
      <w:ins w:id="420" w:author="ERCOT" w:date="2025-11-07T11:52:00Z" w16du:dateUtc="2025-11-07T17:52:00Z">
        <w:r>
          <w:t xml:space="preserve">, they shall use filtered quantities or add sufficient time delays to prevent </w:t>
        </w:r>
        <w:proofErr w:type="spellStart"/>
        <w:r>
          <w:t>misoperations</w:t>
        </w:r>
        <w:proofErr w:type="spellEnd"/>
        <w:r>
          <w:t xml:space="preserve"> while providing the desired equipment protection.  Protection schemes shall not trip a</w:t>
        </w:r>
        <w:del w:id="421" w:author="DCC 020926" w:date="2026-02-09T13:23:00Z" w16du:dateUtc="2026-02-09T19:23:00Z">
          <w:r w:rsidDel="00843E06">
            <w:delText>n</w:delText>
          </w:r>
        </w:del>
        <w:r>
          <w:t xml:space="preserve"> L</w:t>
        </w:r>
      </w:ins>
      <w:ins w:id="422" w:author="DCC 020926" w:date="2026-02-09T13:23:00Z" w16du:dateUtc="2026-02-09T19:23:00Z">
        <w:r w:rsidR="00843E06">
          <w:t>arge</w:t>
        </w:r>
      </w:ins>
      <w:ins w:id="423" w:author="ERCOT" w:date="2025-11-07T11:52:00Z" w16du:dateUtc="2025-11-07T17:52:00Z">
        <w:del w:id="424" w:author="DCC 020926" w:date="2026-02-09T13:23:00Z" w16du:dateUtc="2026-02-09T19:23:00Z">
          <w:r w:rsidDel="00843E06">
            <w:delText>E</w:delText>
          </w:r>
        </w:del>
      </w:ins>
      <w:ins w:id="425" w:author="DCC 020926" w:date="2026-02-09T13:23:00Z" w16du:dateUtc="2026-02-09T19:23:00Z">
        <w:r w:rsidR="00843E06">
          <w:t xml:space="preserve"> </w:t>
        </w:r>
      </w:ins>
      <w:ins w:id="426" w:author="ERCOT" w:date="2025-11-07T11:52:00Z" w16du:dateUtc="2025-11-07T17:52:00Z">
        <w:r>
          <w:t>L</w:t>
        </w:r>
      </w:ins>
      <w:ins w:id="427" w:author="DCC 020926" w:date="2026-02-09T13:23:00Z" w16du:dateUtc="2026-02-09T19:23:00Z">
        <w:r w:rsidR="00843E06">
          <w:t>oad</w:t>
        </w:r>
      </w:ins>
      <w:ins w:id="428" w:author="ERCOT" w:date="2025-11-07T11:52:00Z" w16du:dateUtc="2025-11-07T17:52:00Z">
        <w:r>
          <w:t xml:space="preserve"> based on an instantaneous frequency measurement.</w:t>
        </w:r>
      </w:ins>
    </w:p>
    <w:p w14:paraId="0D438C97" w14:textId="13375A44" w:rsidR="00AC445F" w:rsidRDefault="00AC445F" w:rsidP="00AC445F">
      <w:pPr>
        <w:keepNext/>
        <w:spacing w:after="240"/>
        <w:ind w:left="720" w:hanging="720"/>
        <w:rPr>
          <w:ins w:id="429" w:author="ERCOT" w:date="2025-11-07T11:52:00Z" w16du:dateUtc="2025-11-07T17:52:00Z"/>
          <w:rStyle w:val="eop"/>
          <w:color w:val="000000"/>
        </w:rPr>
      </w:pPr>
      <w:ins w:id="430" w:author="ERCOT" w:date="2025-11-07T11:52:00Z" w16du:dateUtc="2025-11-07T17:52:00Z">
        <w:r w:rsidRPr="00FF0E5C">
          <w:rPr>
            <w:rStyle w:val="eop"/>
            <w:color w:val="000000"/>
          </w:rPr>
          <w:t>(</w:t>
        </w:r>
      </w:ins>
      <w:ins w:id="431" w:author="ERCOT 013026" w:date="2026-01-14T14:33:00Z" w16du:dateUtc="2026-01-14T20:33:00Z">
        <w:r w:rsidR="00D16267">
          <w:rPr>
            <w:rStyle w:val="eop"/>
            <w:color w:val="000000"/>
          </w:rPr>
          <w:t>9</w:t>
        </w:r>
      </w:ins>
      <w:ins w:id="432" w:author="Tesla 121825" w:date="2025-12-18T12:15:00Z" w16du:dateUtc="2025-12-18T18:15:00Z">
        <w:del w:id="433" w:author="ERCOT 013026" w:date="2026-01-14T14:33:00Z" w16du:dateUtc="2026-01-14T20:33:00Z">
          <w:r w:rsidR="00E518BA" w:rsidDel="00D16267">
            <w:rPr>
              <w:rStyle w:val="eop"/>
              <w:color w:val="000000"/>
            </w:rPr>
            <w:delText>8</w:delText>
          </w:r>
        </w:del>
      </w:ins>
      <w:ins w:id="434" w:author="ERCOT" w:date="2025-11-07T11:52:00Z" w16du:dateUtc="2025-11-07T17:52:00Z">
        <w:del w:id="435" w:author="Tesla 121825" w:date="2025-12-18T12:15:00Z" w16du:dateUtc="2025-12-18T18:15:00Z">
          <w:r w:rsidRPr="00FF0E5C" w:rsidDel="00E518BA">
            <w:rPr>
              <w:rStyle w:val="eop"/>
              <w:color w:val="000000"/>
            </w:rPr>
            <w:delText>7</w:delText>
          </w:r>
        </w:del>
        <w:r w:rsidRPr="00FF0E5C">
          <w:rPr>
            <w:rStyle w:val="eop"/>
            <w:color w:val="000000"/>
          </w:rPr>
          <w:t>)</w:t>
        </w:r>
        <w:r>
          <w:tab/>
        </w:r>
        <w:r w:rsidRPr="00FF0E5C">
          <w:rPr>
            <w:rStyle w:val="eop"/>
            <w:color w:val="000000"/>
          </w:rPr>
          <w:t xml:space="preserve">If </w:t>
        </w:r>
        <w:r>
          <w:rPr>
            <w:rStyle w:val="eop"/>
            <w:color w:val="000000"/>
          </w:rPr>
          <w:t xml:space="preserve">ERCOT determines that </w:t>
        </w:r>
        <w:r w:rsidRPr="00FF0E5C">
          <w:rPr>
            <w:rStyle w:val="eop"/>
            <w:color w:val="000000"/>
          </w:rPr>
          <w:t>a</w:t>
        </w:r>
        <w:del w:id="436" w:author="DCC 020926" w:date="2026-02-09T13:23:00Z" w16du:dateUtc="2026-02-09T19:23:00Z">
          <w:r w:rsidDel="00843E06">
            <w:rPr>
              <w:rStyle w:val="eop"/>
              <w:color w:val="000000"/>
            </w:rPr>
            <w:delText>n</w:delText>
          </w:r>
        </w:del>
        <w:r w:rsidRPr="00FF0E5C">
          <w:rPr>
            <w:rStyle w:val="eop"/>
            <w:color w:val="000000"/>
          </w:rPr>
          <w:t xml:space="preserve"> L</w:t>
        </w:r>
      </w:ins>
      <w:ins w:id="437" w:author="DCC 020926" w:date="2026-02-09T13:23:00Z" w16du:dateUtc="2026-02-09T19:23:00Z">
        <w:r w:rsidR="00843E06">
          <w:rPr>
            <w:rStyle w:val="eop"/>
            <w:color w:val="000000"/>
          </w:rPr>
          <w:t>arge</w:t>
        </w:r>
      </w:ins>
      <w:ins w:id="438" w:author="ERCOT" w:date="2025-11-07T11:52:00Z" w16du:dateUtc="2025-11-07T17:52:00Z">
        <w:del w:id="439" w:author="DCC 020926" w:date="2026-02-09T13:23:00Z" w16du:dateUtc="2026-02-09T19:23:00Z">
          <w:r w:rsidDel="00843E06">
            <w:rPr>
              <w:rStyle w:val="eop"/>
              <w:color w:val="000000"/>
            </w:rPr>
            <w:delText>E</w:delText>
          </w:r>
        </w:del>
      </w:ins>
      <w:ins w:id="440" w:author="DCC 020926" w:date="2026-02-09T13:23:00Z" w16du:dateUtc="2026-02-09T19:23:00Z">
        <w:r w:rsidR="00843E06">
          <w:rPr>
            <w:rStyle w:val="eop"/>
            <w:color w:val="000000"/>
          </w:rPr>
          <w:t xml:space="preserve"> </w:t>
        </w:r>
      </w:ins>
      <w:ins w:id="441" w:author="ERCOT" w:date="2025-11-07T11:52:00Z" w16du:dateUtc="2025-11-07T17:52:00Z">
        <w:r>
          <w:rPr>
            <w:rStyle w:val="eop"/>
            <w:color w:val="000000"/>
          </w:rPr>
          <w:t>L</w:t>
        </w:r>
      </w:ins>
      <w:ins w:id="442" w:author="DCC 020926" w:date="2026-02-09T13:23:00Z" w16du:dateUtc="2026-02-09T19:23:00Z">
        <w:r w:rsidR="00843E06">
          <w:rPr>
            <w:rStyle w:val="eop"/>
            <w:color w:val="000000"/>
          </w:rPr>
          <w:t>oad</w:t>
        </w:r>
      </w:ins>
      <w:ins w:id="443" w:author="ERCOT" w:date="2025-11-07T11:52:00Z" w16du:dateUtc="2025-11-07T17:52:00Z">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 xml:space="preserve">through a frequency </w:t>
        </w:r>
        <w:r>
          <w:rPr>
            <w:rStyle w:val="eop"/>
            <w:color w:val="000000"/>
          </w:rPr>
          <w:t xml:space="preserve">disturbance </w:t>
        </w:r>
        <w:r w:rsidRPr="00FF0E5C">
          <w:rPr>
            <w:rStyle w:val="eop"/>
            <w:color w:val="000000"/>
          </w:rPr>
          <w:t xml:space="preserve">in accordance with any requirement in </w:t>
        </w:r>
      </w:ins>
      <w:ins w:id="444" w:author="ERCOT" w:date="2025-11-13T18:30:00Z" w16du:dateUtc="2025-11-14T00:30:00Z">
        <w:del w:id="445" w:author="ERCOT 013026" w:date="2026-01-15T09:51:00Z" w16du:dateUtc="2026-01-15T15:51:00Z">
          <w:r w:rsidDel="002048A9">
            <w:rPr>
              <w:rStyle w:val="eop"/>
              <w:color w:val="000000"/>
            </w:rPr>
            <w:delText xml:space="preserve">this </w:delText>
          </w:r>
        </w:del>
      </w:ins>
      <w:ins w:id="446" w:author="ERCOT" w:date="2025-11-07T11:52:00Z" w16du:dateUtc="2025-11-07T17:52:00Z">
        <w:r w:rsidRPr="00FF0E5C">
          <w:rPr>
            <w:rStyle w:val="eop"/>
            <w:color w:val="000000"/>
          </w:rPr>
          <w:t>Section 2.6.4</w:t>
        </w:r>
      </w:ins>
      <w:ins w:id="447" w:author="ERCOT" w:date="2025-11-13T18:30:00Z" w16du:dateUtc="2025-11-14T00:30:00Z">
        <w:r>
          <w:rPr>
            <w:rStyle w:val="eop"/>
            <w:color w:val="000000"/>
          </w:rPr>
          <w:t>:</w:t>
        </w:r>
      </w:ins>
    </w:p>
    <w:p w14:paraId="737531E7" w14:textId="77777777" w:rsidR="00AC445F" w:rsidRDefault="00AC445F" w:rsidP="00AC445F">
      <w:pPr>
        <w:keepNext/>
        <w:spacing w:after="240"/>
        <w:ind w:left="1440" w:hanging="720"/>
        <w:rPr>
          <w:ins w:id="448" w:author="ERCOT" w:date="2025-11-07T11:52:00Z" w16du:dateUtc="2025-11-07T17:52:00Z"/>
          <w:rStyle w:val="eop"/>
          <w:color w:val="000000"/>
        </w:rPr>
      </w:pPr>
      <w:ins w:id="449"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72085BD5" w14:textId="3EF380AB" w:rsidR="00AC445F" w:rsidRDefault="00AC445F" w:rsidP="00AC445F">
      <w:pPr>
        <w:keepNext/>
        <w:spacing w:after="240"/>
        <w:ind w:left="1440" w:hanging="720"/>
        <w:rPr>
          <w:ins w:id="450" w:author="ERCOT" w:date="2025-11-13T18:23:00Z" w16du:dateUtc="2025-11-14T00:23:00Z"/>
          <w:rStyle w:val="eop"/>
          <w:color w:val="000000"/>
        </w:rPr>
      </w:pPr>
      <w:ins w:id="451" w:author="ERCOT" w:date="2025-11-13T18:23:00Z" w16du:dateUtc="2025-11-14T00:23:00Z">
        <w:r>
          <w:rPr>
            <w:rStyle w:val="eop"/>
            <w:color w:val="000000"/>
          </w:rPr>
          <w:t>(b)</w:t>
        </w:r>
        <w:r>
          <w:rPr>
            <w:rStyle w:val="eop"/>
            <w:color w:val="000000"/>
          </w:rPr>
          <w:tab/>
          <w:t>The Customer representing the L</w:t>
        </w:r>
      </w:ins>
      <w:ins w:id="452" w:author="DCC 020926" w:date="2026-02-09T13:23:00Z" w16du:dateUtc="2026-02-09T19:23:00Z">
        <w:r w:rsidR="00843E06">
          <w:rPr>
            <w:rStyle w:val="eop"/>
            <w:color w:val="000000"/>
          </w:rPr>
          <w:t>arge</w:t>
        </w:r>
      </w:ins>
      <w:ins w:id="453" w:author="ERCOT" w:date="2025-11-13T18:23:00Z" w16du:dateUtc="2025-11-14T00:23:00Z">
        <w:del w:id="454" w:author="DCC 020926" w:date="2026-02-09T13:23:00Z" w16du:dateUtc="2026-02-09T19:23:00Z">
          <w:r w:rsidDel="00843E06">
            <w:rPr>
              <w:rStyle w:val="eop"/>
              <w:color w:val="000000"/>
            </w:rPr>
            <w:delText>E</w:delText>
          </w:r>
        </w:del>
      </w:ins>
      <w:ins w:id="455" w:author="DCC 020926" w:date="2026-02-09T13:23:00Z" w16du:dateUtc="2026-02-09T19:23:00Z">
        <w:r w:rsidR="00843E06">
          <w:rPr>
            <w:rStyle w:val="eop"/>
            <w:color w:val="000000"/>
          </w:rPr>
          <w:t xml:space="preserve"> </w:t>
        </w:r>
      </w:ins>
      <w:ins w:id="456" w:author="ERCOT" w:date="2025-11-13T18:23:00Z" w16du:dateUtc="2025-11-14T00:23:00Z">
        <w:r>
          <w:rPr>
            <w:rStyle w:val="eop"/>
            <w:color w:val="000000"/>
          </w:rPr>
          <w:t>L</w:t>
        </w:r>
      </w:ins>
      <w:ins w:id="457" w:author="DCC 020926" w:date="2026-02-09T13:23:00Z" w16du:dateUtc="2026-02-09T19:23:00Z">
        <w:r w:rsidR="00843E06">
          <w:rPr>
            <w:rStyle w:val="eop"/>
            <w:color w:val="000000"/>
          </w:rPr>
          <w:t>oad</w:t>
        </w:r>
      </w:ins>
      <w:ins w:id="458" w:author="ERCOT" w:date="2025-11-13T18:23:00Z" w16du:dateUtc="2025-11-14T00:23:00Z">
        <w:r>
          <w:rPr>
            <w:rStyle w:val="eop"/>
            <w:color w:val="000000"/>
          </w:rPr>
          <w:t xml:space="preserve"> shall:</w:t>
        </w:r>
      </w:ins>
    </w:p>
    <w:p w14:paraId="45B7F064" w14:textId="77777777" w:rsidR="00AC445F" w:rsidRDefault="00AC445F" w:rsidP="00AC445F">
      <w:pPr>
        <w:keepNext/>
        <w:spacing w:after="240"/>
        <w:ind w:left="2160" w:hanging="720"/>
        <w:rPr>
          <w:ins w:id="459" w:author="ERCOT" w:date="2025-11-13T18:23:00Z" w16du:dateUtc="2025-11-14T00:23:00Z"/>
          <w:rStyle w:val="eop"/>
          <w:color w:val="000000"/>
        </w:rPr>
      </w:pPr>
      <w:ins w:id="460" w:author="ERCOT" w:date="2025-11-13T18:23:00Z" w16du:dateUtc="2025-11-14T00:23:00Z">
        <w:r>
          <w:rPr>
            <w:rStyle w:val="eop"/>
            <w:color w:val="000000"/>
          </w:rPr>
          <w:t>(i)</w:t>
        </w:r>
        <w:r>
          <w:rPr>
            <w:rStyle w:val="eop"/>
            <w:color w:val="000000"/>
          </w:rPr>
          <w:tab/>
          <w:t>Investigate and determine the root cause of the frequency ride-through failure and report the results of the investigation to ERCOT within 90 days of ERCOT’s request;</w:t>
        </w:r>
      </w:ins>
    </w:p>
    <w:p w14:paraId="3C8E0977" w14:textId="21188386" w:rsidR="00AC445F" w:rsidRDefault="00AC445F" w:rsidP="00AC445F">
      <w:pPr>
        <w:keepNext/>
        <w:spacing w:after="240"/>
        <w:ind w:left="2160" w:hanging="720"/>
        <w:rPr>
          <w:ins w:id="461" w:author="ERCOT" w:date="2025-11-13T18:23:00Z" w16du:dateUtc="2025-11-14T00:23:00Z"/>
          <w:rStyle w:val="eop"/>
          <w:color w:val="000000"/>
        </w:rPr>
      </w:pPr>
      <w:ins w:id="462" w:author="ERCOT" w:date="2025-11-13T18:23:00Z" w16du:dateUtc="2025-11-14T00:23:00Z">
        <w:r>
          <w:rPr>
            <w:rStyle w:val="eop"/>
            <w:color w:val="000000"/>
          </w:rPr>
          <w:t>(ii)</w:t>
        </w:r>
        <w:r>
          <w:rPr>
            <w:rStyle w:val="eop"/>
            <w:color w:val="000000"/>
          </w:rPr>
          <w:tab/>
          <w:t>Develop a plan to ensure the L</w:t>
        </w:r>
      </w:ins>
      <w:ins w:id="463" w:author="DCC 020926" w:date="2026-02-09T13:24:00Z" w16du:dateUtc="2026-02-09T19:24:00Z">
        <w:r w:rsidR="00843E06">
          <w:rPr>
            <w:rStyle w:val="eop"/>
            <w:color w:val="000000"/>
          </w:rPr>
          <w:t>arge</w:t>
        </w:r>
      </w:ins>
      <w:ins w:id="464" w:author="ERCOT" w:date="2025-11-13T18:23:00Z" w16du:dateUtc="2025-11-14T00:23:00Z">
        <w:del w:id="465" w:author="DCC 020926" w:date="2026-02-09T13:24:00Z" w16du:dateUtc="2026-02-09T19:24:00Z">
          <w:r w:rsidDel="00843E06">
            <w:rPr>
              <w:rStyle w:val="eop"/>
              <w:color w:val="000000"/>
            </w:rPr>
            <w:delText>E</w:delText>
          </w:r>
        </w:del>
      </w:ins>
      <w:ins w:id="466" w:author="DCC 020926" w:date="2026-02-09T13:24:00Z" w16du:dateUtc="2026-02-09T19:24:00Z">
        <w:r w:rsidR="00843E06">
          <w:rPr>
            <w:rStyle w:val="eop"/>
            <w:color w:val="000000"/>
          </w:rPr>
          <w:t xml:space="preserve"> </w:t>
        </w:r>
      </w:ins>
      <w:ins w:id="467" w:author="ERCOT" w:date="2025-11-13T18:23:00Z" w16du:dateUtc="2025-11-14T00:23:00Z">
        <w:r>
          <w:rPr>
            <w:rStyle w:val="eop"/>
            <w:color w:val="000000"/>
          </w:rPr>
          <w:t>L</w:t>
        </w:r>
      </w:ins>
      <w:ins w:id="468" w:author="DCC 020926" w:date="2026-02-09T13:24:00Z" w16du:dateUtc="2026-02-09T19:24:00Z">
        <w:r w:rsidR="00843E06">
          <w:rPr>
            <w:rStyle w:val="eop"/>
            <w:color w:val="000000"/>
          </w:rPr>
          <w:t>oad</w:t>
        </w:r>
      </w:ins>
      <w:ins w:id="469" w:author="ERCOT" w:date="2025-11-13T18:23:00Z" w16du:dateUtc="2025-11-14T00:23:00Z">
        <w:r>
          <w:rPr>
            <w:rStyle w:val="eop"/>
            <w:color w:val="000000"/>
          </w:rPr>
          <w:t xml:space="preserve"> can meet the applicable ride-through performance requirements and submit the plan to ERCOT within 90 days of completion of (i) above; and</w:t>
        </w:r>
      </w:ins>
    </w:p>
    <w:p w14:paraId="300DEB9B" w14:textId="77777777" w:rsidR="00AC445F" w:rsidRDefault="00AC445F" w:rsidP="00AC445F">
      <w:pPr>
        <w:keepNext/>
        <w:spacing w:after="240"/>
        <w:ind w:left="2160" w:hanging="720"/>
        <w:rPr>
          <w:ins w:id="470" w:author="ERCOT" w:date="2025-11-13T18:23:00Z" w16du:dateUtc="2025-11-14T00:23:00Z"/>
          <w:rStyle w:val="eop"/>
          <w:color w:val="000000"/>
        </w:rPr>
      </w:pPr>
      <w:ins w:id="471" w:author="ERCOT" w:date="2025-11-13T18:23:00Z" w16du:dateUtc="2025-11-14T00:23:00Z">
        <w:r>
          <w:rPr>
            <w:rStyle w:val="eop"/>
            <w:color w:val="000000"/>
          </w:rPr>
          <w:t>(iii)</w:t>
        </w:r>
        <w:r>
          <w:rPr>
            <w:rStyle w:val="eop"/>
            <w:color w:val="000000"/>
          </w:rPr>
          <w:tab/>
          <w:t>Implement the plan upon ERCOT approval within 180 days of (ii) above unless ERCOT approves a longer timeline.</w:t>
        </w:r>
      </w:ins>
    </w:p>
    <w:p w14:paraId="211456D4" w14:textId="780435D5" w:rsidR="00AC445F" w:rsidRPr="00FF0E5C" w:rsidRDefault="00AC445F" w:rsidP="00AC445F">
      <w:pPr>
        <w:keepNext/>
        <w:spacing w:after="240"/>
        <w:ind w:left="1440" w:hanging="720"/>
        <w:rPr>
          <w:ins w:id="472" w:author="ERCOT" w:date="2025-11-07T11:52:00Z" w16du:dateUtc="2025-11-07T17:52:00Z"/>
          <w:rStyle w:val="eop"/>
          <w:color w:val="000000"/>
        </w:rPr>
      </w:pPr>
      <w:ins w:id="473" w:author="ERCOT" w:date="2025-11-13T18:23:00Z" w16du:dateUtc="2025-11-14T00:23:00Z">
        <w:r w:rsidRPr="00FF0E5C">
          <w:rPr>
            <w:rStyle w:val="eop"/>
            <w:color w:val="000000"/>
          </w:rPr>
          <w:t>(</w:t>
        </w:r>
        <w:r>
          <w:rPr>
            <w:rStyle w:val="eop"/>
            <w:color w:val="000000"/>
          </w:rPr>
          <w:t>c</w:t>
        </w:r>
        <w:r w:rsidRPr="00FF0E5C">
          <w:rPr>
            <w:rStyle w:val="eop"/>
            <w:color w:val="000000"/>
          </w:rPr>
          <w:t>)</w:t>
        </w:r>
        <w:r w:rsidRPr="00E602A0">
          <w:rPr>
            <w:rStyle w:val="eop"/>
            <w:color w:val="000000"/>
          </w:rPr>
          <w:tab/>
        </w:r>
        <w:r>
          <w:rPr>
            <w:rStyle w:val="eop"/>
            <w:color w:val="000000"/>
          </w:rPr>
          <w:t xml:space="preserve">Notwithstanding the requirements of </w:t>
        </w:r>
      </w:ins>
      <w:ins w:id="474" w:author="ERCOT" w:date="2025-11-13T18:30:00Z" w16du:dateUtc="2025-11-14T00:30:00Z">
        <w:r>
          <w:rPr>
            <w:rStyle w:val="eop"/>
            <w:color w:val="000000"/>
          </w:rPr>
          <w:t>p</w:t>
        </w:r>
      </w:ins>
      <w:ins w:id="475" w:author="ERCOT" w:date="2025-11-13T18:23:00Z" w16du:dateUtc="2025-11-14T00:23:00Z">
        <w:r>
          <w:rPr>
            <w:rStyle w:val="eop"/>
            <w:color w:val="000000"/>
          </w:rPr>
          <w:t>aragraph (b)</w:t>
        </w:r>
      </w:ins>
      <w:ins w:id="476" w:author="ERCOT" w:date="2025-11-13T18:31:00Z" w16du:dateUtc="2025-11-14T00:31:00Z">
        <w:r>
          <w:rPr>
            <w:rStyle w:val="eop"/>
            <w:color w:val="000000"/>
          </w:rPr>
          <w:t xml:space="preserve"> above</w:t>
        </w:r>
      </w:ins>
      <w:ins w:id="477" w:author="ERCOT" w:date="2025-11-13T18:23:00Z" w16du:dateUtc="2025-11-14T00:23:00Z">
        <w:r>
          <w:rPr>
            <w:rStyle w:val="eop"/>
            <w:color w:val="000000"/>
          </w:rPr>
          <w:t>, i</w:t>
        </w:r>
        <w:r w:rsidRPr="00E602A0">
          <w:rPr>
            <w:rStyle w:val="eop"/>
            <w:color w:val="000000"/>
          </w:rPr>
          <w:t>f ERCOT determines th</w:t>
        </w:r>
        <w:r>
          <w:rPr>
            <w:rStyle w:val="eop"/>
            <w:color w:val="000000"/>
          </w:rPr>
          <w:t>at the operation of an L</w:t>
        </w:r>
      </w:ins>
      <w:ins w:id="478" w:author="DCC 020926" w:date="2026-02-09T13:24:00Z" w16du:dateUtc="2026-02-09T19:24:00Z">
        <w:r w:rsidR="00843E06">
          <w:rPr>
            <w:rStyle w:val="eop"/>
            <w:color w:val="000000"/>
          </w:rPr>
          <w:t>arge</w:t>
        </w:r>
      </w:ins>
      <w:ins w:id="479" w:author="ERCOT" w:date="2025-11-13T18:23:00Z" w16du:dateUtc="2025-11-14T00:23:00Z">
        <w:del w:id="480" w:author="DCC 020926" w:date="2026-02-09T13:24:00Z" w16du:dateUtc="2026-02-09T19:24:00Z">
          <w:r w:rsidDel="00843E06">
            <w:rPr>
              <w:rStyle w:val="eop"/>
              <w:color w:val="000000"/>
            </w:rPr>
            <w:delText>E</w:delText>
          </w:r>
        </w:del>
      </w:ins>
      <w:ins w:id="481" w:author="DCC 020926" w:date="2026-02-09T13:24:00Z" w16du:dateUtc="2026-02-09T19:24:00Z">
        <w:r w:rsidR="00843E06">
          <w:rPr>
            <w:rStyle w:val="eop"/>
            <w:color w:val="000000"/>
          </w:rPr>
          <w:t xml:space="preserve"> </w:t>
        </w:r>
      </w:ins>
      <w:ins w:id="482" w:author="ERCOT" w:date="2025-11-13T18:23:00Z" w16du:dateUtc="2025-11-14T00:23:00Z">
        <w:r>
          <w:rPr>
            <w:rStyle w:val="eop"/>
            <w:color w:val="000000"/>
          </w:rPr>
          <w:t>L</w:t>
        </w:r>
      </w:ins>
      <w:ins w:id="483" w:author="DCC 020926" w:date="2026-02-09T13:24:00Z" w16du:dateUtc="2026-02-09T19:24:00Z">
        <w:r w:rsidR="00843E06">
          <w:rPr>
            <w:rStyle w:val="eop"/>
            <w:color w:val="000000"/>
          </w:rPr>
          <w:t>oad</w:t>
        </w:r>
      </w:ins>
      <w:ins w:id="484" w:author="ERCOT" w:date="2025-11-13T18:23:00Z" w16du:dateUtc="2025-11-14T00:23:00Z">
        <w:r>
          <w:rPr>
            <w:rStyle w:val="eop"/>
            <w:color w:val="000000"/>
          </w:rPr>
          <w:t xml:space="preserve"> following a failure to comply with the requirements of </w:t>
        </w:r>
        <w:del w:id="485" w:author="ERCOT 013026" w:date="2026-01-15T09:49:00Z" w16du:dateUtc="2026-01-15T15:49:00Z">
          <w:r w:rsidDel="002048A9">
            <w:rPr>
              <w:rStyle w:val="eop"/>
              <w:color w:val="000000"/>
            </w:rPr>
            <w:delText xml:space="preserve">this </w:delText>
          </w:r>
        </w:del>
        <w:r>
          <w:rPr>
            <w:rStyle w:val="eop"/>
            <w:color w:val="000000"/>
          </w:rPr>
          <w:t xml:space="preserve">Section 2.6.4 </w:t>
        </w:r>
        <w:r w:rsidRPr="00E602A0">
          <w:rPr>
            <w:rStyle w:val="eop"/>
            <w:color w:val="000000"/>
          </w:rPr>
          <w:t xml:space="preserve">poses an imminent risk to local or system reliability, </w:t>
        </w:r>
        <w:r>
          <w:rPr>
            <w:rStyle w:val="eop"/>
            <w:color w:val="000000"/>
          </w:rPr>
          <w:t>ERCOT may require the L</w:t>
        </w:r>
      </w:ins>
      <w:ins w:id="486" w:author="DCC 020926" w:date="2026-02-09T13:24:00Z" w16du:dateUtc="2026-02-09T19:24:00Z">
        <w:r w:rsidR="00843E06">
          <w:rPr>
            <w:rStyle w:val="eop"/>
            <w:color w:val="000000"/>
          </w:rPr>
          <w:t>arge</w:t>
        </w:r>
      </w:ins>
      <w:ins w:id="487" w:author="ERCOT" w:date="2025-11-13T18:23:00Z" w16du:dateUtc="2025-11-14T00:23:00Z">
        <w:del w:id="488" w:author="DCC 020926" w:date="2026-02-09T13:24:00Z" w16du:dateUtc="2026-02-09T19:24:00Z">
          <w:r w:rsidDel="00843E06">
            <w:rPr>
              <w:rStyle w:val="eop"/>
              <w:color w:val="000000"/>
            </w:rPr>
            <w:delText>E</w:delText>
          </w:r>
        </w:del>
      </w:ins>
      <w:ins w:id="489" w:author="DCC 020926" w:date="2026-02-09T13:24:00Z" w16du:dateUtc="2026-02-09T19:24:00Z">
        <w:r w:rsidR="00843E06">
          <w:rPr>
            <w:rStyle w:val="eop"/>
            <w:color w:val="000000"/>
          </w:rPr>
          <w:t xml:space="preserve"> </w:t>
        </w:r>
      </w:ins>
      <w:ins w:id="490" w:author="ERCOT" w:date="2025-11-13T18:23:00Z" w16du:dateUtc="2025-11-14T00:23:00Z">
        <w:r>
          <w:rPr>
            <w:rStyle w:val="eop"/>
            <w:color w:val="000000"/>
          </w:rPr>
          <w:t>L</w:t>
        </w:r>
      </w:ins>
      <w:ins w:id="491" w:author="DCC 020926" w:date="2026-02-09T13:24:00Z" w16du:dateUtc="2026-02-09T19:24:00Z">
        <w:r w:rsidR="00843E06">
          <w:rPr>
            <w:rStyle w:val="eop"/>
            <w:color w:val="000000"/>
          </w:rPr>
          <w:t>oad</w:t>
        </w:r>
      </w:ins>
      <w:ins w:id="492" w:author="ERCOT" w:date="2025-11-13T18:23:00Z" w16du:dateUtc="2025-11-14T00:23:00Z">
        <w:r>
          <w:rPr>
            <w:rStyle w:val="eop"/>
            <w:color w:val="000000"/>
          </w:rPr>
          <w:t xml:space="preserve"> to disconnect from the ERCOT System and remain disconnected until the Customer representing the L</w:t>
        </w:r>
      </w:ins>
      <w:ins w:id="493" w:author="DCC 020926" w:date="2026-02-09T13:24:00Z" w16du:dateUtc="2026-02-09T19:24:00Z">
        <w:r w:rsidR="00843E06">
          <w:rPr>
            <w:rStyle w:val="eop"/>
            <w:color w:val="000000"/>
          </w:rPr>
          <w:t>arge</w:t>
        </w:r>
      </w:ins>
      <w:ins w:id="494" w:author="ERCOT" w:date="2025-11-13T18:23:00Z" w16du:dateUtc="2025-11-14T00:23:00Z">
        <w:del w:id="495" w:author="DCC 020926" w:date="2026-02-09T13:24:00Z" w16du:dateUtc="2026-02-09T19:24:00Z">
          <w:r w:rsidDel="00843E06">
            <w:rPr>
              <w:rStyle w:val="eop"/>
              <w:color w:val="000000"/>
            </w:rPr>
            <w:delText>E</w:delText>
          </w:r>
        </w:del>
      </w:ins>
      <w:ins w:id="496" w:author="DCC 020926" w:date="2026-02-09T13:24:00Z" w16du:dateUtc="2026-02-09T19:24:00Z">
        <w:r w:rsidR="00843E06">
          <w:rPr>
            <w:rStyle w:val="eop"/>
            <w:color w:val="000000"/>
          </w:rPr>
          <w:t xml:space="preserve"> </w:t>
        </w:r>
      </w:ins>
      <w:ins w:id="497" w:author="ERCOT" w:date="2025-11-13T18:23:00Z" w16du:dateUtc="2025-11-14T00:23:00Z">
        <w:r>
          <w:rPr>
            <w:rStyle w:val="eop"/>
            <w:color w:val="000000"/>
          </w:rPr>
          <w:t>L</w:t>
        </w:r>
      </w:ins>
      <w:ins w:id="498" w:author="DCC 020926" w:date="2026-02-09T13:24:00Z" w16du:dateUtc="2026-02-09T19:24:00Z">
        <w:r w:rsidR="00843E06">
          <w:rPr>
            <w:rStyle w:val="eop"/>
            <w:color w:val="000000"/>
          </w:rPr>
          <w:t>oad</w:t>
        </w:r>
      </w:ins>
      <w:ins w:id="499" w:author="ERCOT" w:date="2025-11-13T18:23:00Z" w16du:dateUtc="2025-11-14T00:23:00Z">
        <w:r>
          <w:rPr>
            <w:rStyle w:val="eop"/>
            <w:color w:val="000000"/>
          </w:rPr>
          <w:t xml:space="preserve"> has demonstrated to ERCOT’s satisfaction that the L</w:t>
        </w:r>
      </w:ins>
      <w:ins w:id="500" w:author="DCC 020926" w:date="2026-02-09T13:24:00Z" w16du:dateUtc="2026-02-09T19:24:00Z">
        <w:r w:rsidR="00843E06">
          <w:rPr>
            <w:rStyle w:val="eop"/>
            <w:color w:val="000000"/>
          </w:rPr>
          <w:t>arge</w:t>
        </w:r>
      </w:ins>
      <w:ins w:id="501" w:author="ERCOT" w:date="2025-11-13T18:23:00Z" w16du:dateUtc="2025-11-14T00:23:00Z">
        <w:del w:id="502" w:author="DCC 020926" w:date="2026-02-09T13:24:00Z" w16du:dateUtc="2026-02-09T19:24:00Z">
          <w:r w:rsidDel="00843E06">
            <w:rPr>
              <w:rStyle w:val="eop"/>
              <w:color w:val="000000"/>
            </w:rPr>
            <w:delText>E</w:delText>
          </w:r>
        </w:del>
      </w:ins>
      <w:ins w:id="503" w:author="DCC 020926" w:date="2026-02-09T13:24:00Z" w16du:dateUtc="2026-02-09T19:24:00Z">
        <w:r w:rsidR="00843E06">
          <w:rPr>
            <w:rStyle w:val="eop"/>
            <w:color w:val="000000"/>
          </w:rPr>
          <w:t xml:space="preserve"> </w:t>
        </w:r>
      </w:ins>
      <w:ins w:id="504" w:author="ERCOT" w:date="2025-11-13T18:23:00Z" w16du:dateUtc="2025-11-14T00:23:00Z">
        <w:r>
          <w:rPr>
            <w:rStyle w:val="eop"/>
            <w:color w:val="000000"/>
          </w:rPr>
          <w:t>L</w:t>
        </w:r>
      </w:ins>
      <w:ins w:id="505" w:author="DCC 020926" w:date="2026-02-09T13:24:00Z" w16du:dateUtc="2026-02-09T19:24:00Z">
        <w:r w:rsidR="00843E06">
          <w:rPr>
            <w:rStyle w:val="eop"/>
            <w:color w:val="000000"/>
          </w:rPr>
          <w:t>oad</w:t>
        </w:r>
      </w:ins>
      <w:ins w:id="506" w:author="ERCOT" w:date="2025-11-13T18:23:00Z" w16du:dateUtc="2025-11-14T00:23:00Z">
        <w:r>
          <w:rPr>
            <w:rStyle w:val="eop"/>
            <w:color w:val="000000"/>
          </w:rPr>
          <w:t xml:space="preserve"> can comply with the ride-through performance requirements of this Section.</w:t>
        </w:r>
      </w:ins>
    </w:p>
    <w:p w14:paraId="2453BB5D" w14:textId="100A4D65" w:rsidR="00AC445F" w:rsidRPr="00D47768" w:rsidRDefault="00AC445F" w:rsidP="00AC445F">
      <w:pPr>
        <w:keepNext/>
        <w:tabs>
          <w:tab w:val="left" w:pos="720"/>
        </w:tabs>
        <w:spacing w:before="240" w:after="240"/>
        <w:outlineLvl w:val="1"/>
        <w:rPr>
          <w:ins w:id="507" w:author="ERCOT" w:date="2025-11-07T11:52:00Z" w16du:dateUtc="2025-11-07T17:52:00Z"/>
          <w:b/>
          <w:szCs w:val="20"/>
        </w:rPr>
      </w:pPr>
      <w:ins w:id="508" w:author="ERCOT" w:date="2025-11-07T11:52:00Z" w16du:dateUtc="2025-11-07T17:52:00Z">
        <w:r w:rsidRPr="00D47768">
          <w:rPr>
            <w:b/>
            <w:szCs w:val="20"/>
          </w:rPr>
          <w:t>2.1</w:t>
        </w:r>
      </w:ins>
      <w:ins w:id="509" w:author="ERCOT 013026" w:date="2026-01-14T14:35:00Z" w16du:dateUtc="2026-01-14T20:35:00Z">
        <w:r w:rsidR="00E12B0C">
          <w:rPr>
            <w:b/>
            <w:szCs w:val="20"/>
          </w:rPr>
          <w:t>5</w:t>
        </w:r>
      </w:ins>
      <w:ins w:id="510" w:author="ERCOT" w:date="2025-11-07T11:52:00Z" w16du:dateUtc="2025-11-07T17:52:00Z">
        <w:del w:id="511" w:author="ERCOT 013026" w:date="2026-01-14T14:35:00Z" w16du:dateUtc="2026-01-14T20:35:00Z">
          <w:r w:rsidDel="00E12B0C">
            <w:rPr>
              <w:b/>
              <w:szCs w:val="20"/>
            </w:rPr>
            <w:delText>4</w:delText>
          </w:r>
        </w:del>
        <w:r w:rsidRPr="00D47768">
          <w:rPr>
            <w:b/>
            <w:szCs w:val="20"/>
          </w:rPr>
          <w:tab/>
          <w:t xml:space="preserve">Voltage Ride-Through Requirements for </w:t>
        </w:r>
        <w:r>
          <w:rPr>
            <w:b/>
            <w:szCs w:val="20"/>
          </w:rPr>
          <w:t>Large</w:t>
        </w:r>
        <w:del w:id="512" w:author="DCC 020926" w:date="2026-02-09T13:24:00Z" w16du:dateUtc="2026-02-09T19:24:00Z">
          <w:r w:rsidDel="00843E06">
            <w:rPr>
              <w:b/>
              <w:szCs w:val="20"/>
            </w:rPr>
            <w:delText xml:space="preserve"> Electronic</w:delText>
          </w:r>
        </w:del>
        <w:r>
          <w:rPr>
            <w:b/>
            <w:szCs w:val="20"/>
          </w:rPr>
          <w:t xml:space="preserve"> Loads</w:t>
        </w:r>
      </w:ins>
    </w:p>
    <w:p w14:paraId="3B47A90A" w14:textId="0DD294B0" w:rsidR="00AC445F" w:rsidRDefault="00AC445F" w:rsidP="00AC445F">
      <w:pPr>
        <w:spacing w:after="240"/>
        <w:ind w:left="720" w:hanging="720"/>
        <w:rPr>
          <w:ins w:id="513" w:author="ERCOT" w:date="2025-11-07T11:52:00Z" w16du:dateUtc="2025-11-07T17:52:00Z"/>
        </w:rPr>
      </w:pPr>
      <w:ins w:id="514" w:author="ERCOT" w:date="2025-11-07T11:52:00Z" w16du:dateUtc="2025-11-07T17:52:00Z">
        <w:r>
          <w:t>(1)</w:t>
        </w:r>
        <w:r>
          <w:tab/>
        </w:r>
      </w:ins>
      <w:ins w:id="515" w:author="ERCOT" w:date="2025-11-13T18:23:00Z" w16du:dateUtc="2025-11-14T00:23:00Z">
        <w:r>
          <w:t xml:space="preserve">A Customer that proposes to interconnect </w:t>
        </w:r>
        <w:del w:id="516" w:author="DCC 020926" w:date="2026-02-09T13:27:00Z" w16du:dateUtc="2026-02-09T19:27:00Z">
          <w:r w:rsidDel="00747B8E">
            <w:delText xml:space="preserve">or maintains an interconnection </w:delText>
          </w:r>
        </w:del>
        <w:r>
          <w:t>of a Large</w:t>
        </w:r>
        <w:del w:id="517" w:author="DCC 020926" w:date="2026-02-09T13:34:00Z" w16du:dateUtc="2026-02-09T19:34:00Z">
          <w:r w:rsidDel="00CE2C69">
            <w:delText xml:space="preserve"> Electronic</w:delText>
          </w:r>
        </w:del>
        <w:r>
          <w:t xml:space="preserve"> Load</w:t>
        </w:r>
        <w:del w:id="518" w:author="DCC 020926" w:date="2026-02-09T13:34:00Z" w16du:dateUtc="2026-02-09T19:34:00Z">
          <w:r w:rsidDel="00CE2C69">
            <w:delText xml:space="preserve"> (LEL)</w:delText>
          </w:r>
        </w:del>
        <w:r>
          <w:t xml:space="preserve"> with the ERCOT System shall ensure the L</w:t>
        </w:r>
      </w:ins>
      <w:ins w:id="519" w:author="DCC 020926" w:date="2026-02-09T13:34:00Z" w16du:dateUtc="2026-02-09T19:34:00Z">
        <w:r w:rsidR="00CE2C69">
          <w:t>arge</w:t>
        </w:r>
      </w:ins>
      <w:ins w:id="520" w:author="ERCOT" w:date="2025-11-13T18:23:00Z" w16du:dateUtc="2025-11-14T00:23:00Z">
        <w:del w:id="521" w:author="DCC 020926" w:date="2026-02-09T13:34:00Z" w16du:dateUtc="2026-02-09T19:34:00Z">
          <w:r w:rsidDel="00CE2C69">
            <w:delText>E</w:delText>
          </w:r>
        </w:del>
      </w:ins>
      <w:ins w:id="522" w:author="DCC 020926" w:date="2026-02-09T13:34:00Z" w16du:dateUtc="2026-02-09T19:34:00Z">
        <w:r w:rsidR="00CE2C69">
          <w:t xml:space="preserve"> </w:t>
        </w:r>
      </w:ins>
      <w:ins w:id="523" w:author="ERCOT" w:date="2025-11-13T18:23:00Z" w16du:dateUtc="2025-11-14T00:23:00Z">
        <w:r>
          <w:t>L</w:t>
        </w:r>
      </w:ins>
      <w:ins w:id="524" w:author="DCC 020926" w:date="2026-02-09T13:34:00Z" w16du:dateUtc="2026-02-09T19:34:00Z">
        <w:r w:rsidR="00CE2C69">
          <w:t>oad</w:t>
        </w:r>
      </w:ins>
      <w:ins w:id="525" w:author="ERCOT" w:date="2025-11-13T18:23:00Z" w16du:dateUtc="2025-11-14T00:23:00Z">
        <w:r>
          <w:t xml:space="preserve"> complies </w:t>
        </w:r>
        <w:r>
          <w:lastRenderedPageBreak/>
          <w:t>with the voltage ride-through requirements of this section, unless</w:t>
        </w:r>
      </w:ins>
      <w:ins w:id="526" w:author="ERCOT 013026" w:date="2026-01-28T14:46:00Z" w16du:dateUtc="2026-01-28T20:46:00Z">
        <w:r w:rsidR="00152D09" w:rsidRPr="00152D09">
          <w:t xml:space="preserve"> </w:t>
        </w:r>
        <w:r w:rsidR="00152D09">
          <w:t>the Customer can demonstrate that:</w:t>
        </w:r>
      </w:ins>
      <w:ins w:id="527" w:author="ERCOT" w:date="2025-11-13T18:23:00Z" w16du:dateUtc="2025-11-14T00:23:00Z">
        <w:del w:id="528" w:author="ERCOT 013026" w:date="2026-01-28T14:46:00Z" w16du:dateUtc="2026-01-28T20:46:00Z">
          <w:r w:rsidDel="00152D09">
            <w:delText>:</w:delText>
          </w:r>
        </w:del>
      </w:ins>
    </w:p>
    <w:p w14:paraId="472CBEB2" w14:textId="10A3BBD7" w:rsidR="00AC445F" w:rsidRDefault="00AC445F" w:rsidP="00AC445F">
      <w:pPr>
        <w:spacing w:after="240"/>
        <w:ind w:left="1440" w:hanging="720"/>
        <w:rPr>
          <w:ins w:id="529" w:author="ERCOT" w:date="2025-11-07T11:52:00Z" w16du:dateUtc="2025-11-07T17:52:00Z"/>
        </w:rPr>
      </w:pPr>
      <w:ins w:id="530" w:author="ERCOT" w:date="2025-11-07T11:52:00Z" w16du:dateUtc="2025-11-07T17:52:00Z">
        <w:r>
          <w:t>(a)</w:t>
        </w:r>
        <w:r>
          <w:tab/>
          <w:t>The L</w:t>
        </w:r>
      </w:ins>
      <w:ins w:id="531" w:author="DCC 020926" w:date="2026-02-09T13:34:00Z" w16du:dateUtc="2026-02-09T19:34:00Z">
        <w:r w:rsidR="00CE2C69">
          <w:t>arge</w:t>
        </w:r>
      </w:ins>
      <w:ins w:id="532" w:author="ERCOT" w:date="2025-11-07T11:52:00Z" w16du:dateUtc="2025-11-07T17:52:00Z">
        <w:del w:id="533" w:author="DCC 020926" w:date="2026-02-09T13:34:00Z" w16du:dateUtc="2026-02-09T19:34:00Z">
          <w:r w:rsidDel="00CE2C69">
            <w:delText>E</w:delText>
          </w:r>
        </w:del>
      </w:ins>
      <w:ins w:id="534" w:author="DCC 020926" w:date="2026-02-09T13:34:00Z" w16du:dateUtc="2026-02-09T19:34:00Z">
        <w:r w:rsidR="00CE2C69">
          <w:t xml:space="preserve"> </w:t>
        </w:r>
      </w:ins>
      <w:ins w:id="535" w:author="ERCOT" w:date="2025-11-07T11:52:00Z" w16du:dateUtc="2025-11-07T17:52:00Z">
        <w:r>
          <w:t>L</w:t>
        </w:r>
      </w:ins>
      <w:ins w:id="536" w:author="DCC 020926" w:date="2026-02-09T13:34:00Z" w16du:dateUtc="2026-02-09T19:34:00Z">
        <w:r w:rsidR="00CE2C69">
          <w:t>oad</w:t>
        </w:r>
      </w:ins>
      <w:ins w:id="537" w:author="ERCOT" w:date="2025-11-07T11:52:00Z" w16du:dateUtc="2025-11-07T17:52:00Z">
        <w:r>
          <w:t xml:space="preserve"> </w:t>
        </w:r>
      </w:ins>
      <w:ins w:id="538" w:author="ERCOT 013026" w:date="2026-01-14T14:36:00Z" w16du:dateUtc="2026-01-14T20:36:00Z">
        <w:r w:rsidR="00E12B0C">
          <w:t xml:space="preserve">was operational and </w:t>
        </w:r>
        <w:proofErr w:type="gramStart"/>
        <w:r w:rsidR="00E12B0C">
          <w:t>consuming</w:t>
        </w:r>
        <w:proofErr w:type="gramEnd"/>
        <w:r w:rsidR="00E12B0C">
          <w:t xml:space="preserve"> power from the ERCOT System or </w:t>
        </w:r>
      </w:ins>
      <w:ins w:id="539" w:author="ERCOT" w:date="2025-11-07T11:52:00Z" w16du:dateUtc="2025-11-07T17:52:00Z">
        <w:r>
          <w:t xml:space="preserve">received </w:t>
        </w:r>
      </w:ins>
      <w:ins w:id="540" w:author="ERCOT 013026" w:date="2026-01-14T14:36:00Z" w16du:dateUtc="2026-01-14T20:36:00Z">
        <w:r w:rsidR="00E12B0C">
          <w:t xml:space="preserve">written </w:t>
        </w:r>
      </w:ins>
      <w:ins w:id="541" w:author="ERCOT" w:date="2025-11-07T11:52:00Z" w16du:dateUtc="2025-11-07T17:52:00Z">
        <w:r>
          <w:t xml:space="preserve">approval to energize from ERCOT on or before </w:t>
        </w:r>
      </w:ins>
      <w:ins w:id="542" w:author="DCC 020926" w:date="2026-02-09T13:25:00Z" w16du:dateUtc="2026-02-09T19:25:00Z">
        <w:r w:rsidR="00747B8E">
          <w:t>January 1, 2027</w:t>
        </w:r>
      </w:ins>
      <w:ins w:id="543" w:author="ERCOT" w:date="2025-11-07T11:52:00Z" w16du:dateUtc="2025-11-07T17:52:00Z">
        <w:del w:id="544" w:author="DCC 020926" w:date="2026-02-09T13:25:00Z" w16du:dateUtc="2026-02-09T19:25:00Z">
          <w:r w:rsidDel="00747B8E">
            <w:delText>November 14, 2025</w:delText>
          </w:r>
        </w:del>
        <w:r>
          <w:t>; or</w:t>
        </w:r>
      </w:ins>
    </w:p>
    <w:p w14:paraId="5DF01DF0" w14:textId="22F6D8DF" w:rsidR="00DD4305" w:rsidRDefault="00AC445F" w:rsidP="00AC445F">
      <w:pPr>
        <w:spacing w:after="240"/>
        <w:ind w:left="1440" w:hanging="720"/>
        <w:rPr>
          <w:ins w:id="545" w:author="ERCOT 013026" w:date="2026-01-28T14:49:00Z" w16du:dateUtc="2026-01-28T20:49:00Z"/>
        </w:rPr>
      </w:pPr>
      <w:ins w:id="546" w:author="ERCOT" w:date="2025-11-07T11:52:00Z" w16du:dateUtc="2025-11-07T17:52:00Z">
        <w:r>
          <w:t>(b)</w:t>
        </w:r>
        <w:r>
          <w:tab/>
        </w:r>
      </w:ins>
      <w:bookmarkStart w:id="547" w:name="_Hlk219293261"/>
      <w:bookmarkStart w:id="548" w:name="_Hlk219292554"/>
      <w:ins w:id="549" w:author="ERCOT 013026" w:date="2026-01-28T14:48:00Z" w16du:dateUtc="2026-01-28T20:48:00Z">
        <w:r w:rsidR="007320B7">
          <w:t>If the L</w:t>
        </w:r>
      </w:ins>
      <w:ins w:id="550" w:author="DCC 020926" w:date="2026-02-09T13:34:00Z" w16du:dateUtc="2026-02-09T19:34:00Z">
        <w:r w:rsidR="00CE2C69">
          <w:t>arge</w:t>
        </w:r>
      </w:ins>
      <w:ins w:id="551" w:author="ERCOT 013026" w:date="2026-01-28T14:48:00Z" w16du:dateUtc="2026-01-28T20:48:00Z">
        <w:del w:id="552" w:author="DCC 020926" w:date="2026-02-09T13:34:00Z" w16du:dateUtc="2026-02-09T19:34:00Z">
          <w:r w:rsidR="007320B7" w:rsidDel="00CE2C69">
            <w:delText>E</w:delText>
          </w:r>
        </w:del>
      </w:ins>
      <w:ins w:id="553" w:author="DCC 020926" w:date="2026-02-09T13:34:00Z" w16du:dateUtc="2026-02-09T19:34:00Z">
        <w:r w:rsidR="00CE2C69">
          <w:t xml:space="preserve"> </w:t>
        </w:r>
      </w:ins>
      <w:ins w:id="554" w:author="ERCOT 013026" w:date="2026-01-28T14:48:00Z" w16du:dateUtc="2026-01-28T20:48:00Z">
        <w:r w:rsidR="007320B7">
          <w:t>L</w:t>
        </w:r>
      </w:ins>
      <w:ins w:id="555" w:author="DCC 020926" w:date="2026-02-09T13:34:00Z" w16du:dateUtc="2026-02-09T19:34:00Z">
        <w:r w:rsidR="00CE2C69">
          <w:t>oad</w:t>
        </w:r>
      </w:ins>
      <w:ins w:id="556" w:author="ERCOT 013026" w:date="2026-01-28T14:48:00Z" w16du:dateUtc="2026-01-28T20:48:00Z">
        <w:r w:rsidR="007320B7">
          <w:t xml:space="preserve"> is not co-located with a Generation Resource Facil</w:t>
        </w:r>
        <w:r w:rsidR="00AE6DA2">
          <w:t>ity</w:t>
        </w:r>
        <w:r w:rsidR="00C269CE">
          <w:t>,</w:t>
        </w:r>
      </w:ins>
      <w:ins w:id="557" w:author="ERCOT 013026" w:date="2026-01-28T14:49:00Z" w16du:dateUtc="2026-01-28T20:49:00Z">
        <w:r w:rsidR="00C269CE">
          <w:t xml:space="preserve"> </w:t>
        </w:r>
      </w:ins>
      <w:ins w:id="558" w:author="ERCOT 013026" w:date="2026-01-26T10:29:00Z" w16du:dateUtc="2026-01-26T16:29:00Z">
        <w:r w:rsidR="00394097">
          <w:t>a</w:t>
        </w:r>
      </w:ins>
      <w:ins w:id="559" w:author="ERCOT 013026" w:date="2026-01-14T14:37:00Z" w16du:dateUtc="2026-01-14T20:37:00Z">
        <w:r w:rsidR="00E63F7B">
          <w:t xml:space="preserve">ll required interconnection agreements or equivalent service extension agreements between the Interconnecting Large Load Entity </w:t>
        </w:r>
      </w:ins>
      <w:ins w:id="560" w:author="ERCOT 013026" w:date="2026-01-26T10:29:00Z" w16du:dateUtc="2026-01-26T16:29:00Z">
        <w:r w:rsidR="00417C21">
          <w:t xml:space="preserve">(ILLE) </w:t>
        </w:r>
      </w:ins>
      <w:ins w:id="561" w:author="ERCOT 013026" w:date="2026-01-14T14:37:00Z" w16du:dateUtc="2026-01-14T20:37:00Z">
        <w:r w:rsidR="00E63F7B">
          <w:t xml:space="preserve">and the applicable TDSP were executed on or before </w:t>
        </w:r>
      </w:ins>
      <w:ins w:id="562" w:author="DCC 020926" w:date="2026-02-09T13:25:00Z" w16du:dateUtc="2026-02-09T19:25:00Z">
        <w:r w:rsidR="00747B8E">
          <w:t>January 1, 2027</w:t>
        </w:r>
      </w:ins>
      <w:ins w:id="563" w:author="ERCOT 013026" w:date="2026-01-14T14:37:00Z" w16du:dateUtc="2026-01-14T20:37:00Z">
        <w:del w:id="564" w:author="DCC 020926" w:date="2026-02-09T13:25:00Z" w16du:dateUtc="2026-02-09T19:25:00Z">
          <w:r w:rsidR="00E63F7B" w:rsidDel="00747B8E">
            <w:delText>November 14, 2025</w:delText>
          </w:r>
        </w:del>
      </w:ins>
      <w:ins w:id="565" w:author="ERCOT 013026" w:date="2026-01-26T10:29:00Z" w16du:dateUtc="2026-01-26T16:29:00Z">
        <w:r w:rsidR="007D23E4">
          <w:t xml:space="preserve">. </w:t>
        </w:r>
      </w:ins>
    </w:p>
    <w:p w14:paraId="13DDA652" w14:textId="5C6034EF" w:rsidR="00C9018E" w:rsidRDefault="00091ED5" w:rsidP="00091ED5">
      <w:pPr>
        <w:spacing w:after="240"/>
        <w:ind w:left="1440" w:hanging="720"/>
        <w:rPr>
          <w:ins w:id="566" w:author="ERCOT 013026" w:date="2026-01-28T14:51:00Z" w16du:dateUtc="2026-01-28T20:51:00Z"/>
        </w:rPr>
      </w:pPr>
      <w:ins w:id="567" w:author="ERCOT 013026" w:date="2026-01-28T14:50:00Z" w16du:dateUtc="2026-01-28T20:50:00Z">
        <w:r>
          <w:t>(c)</w:t>
        </w:r>
        <w:r>
          <w:tab/>
        </w:r>
      </w:ins>
      <w:ins w:id="568" w:author="ERCOT 013026" w:date="2026-01-26T10:29:00Z" w16du:dateUtc="2026-01-26T16:29:00Z">
        <w:r w:rsidR="007D23E4">
          <w:t xml:space="preserve">If the </w:t>
        </w:r>
        <w:r w:rsidR="00164C04">
          <w:t>L</w:t>
        </w:r>
      </w:ins>
      <w:ins w:id="569" w:author="DCC 020926" w:date="2026-02-09T13:34:00Z" w16du:dateUtc="2026-02-09T19:34:00Z">
        <w:r w:rsidR="00CE2C69">
          <w:t>arge</w:t>
        </w:r>
      </w:ins>
      <w:ins w:id="570" w:author="ERCOT 013026" w:date="2026-01-26T10:29:00Z" w16du:dateUtc="2026-01-26T16:29:00Z">
        <w:del w:id="571" w:author="DCC 020926" w:date="2026-02-09T13:34:00Z" w16du:dateUtc="2026-02-09T19:34:00Z">
          <w:r w:rsidR="00164C04" w:rsidDel="00CE2C69">
            <w:delText>E</w:delText>
          </w:r>
        </w:del>
      </w:ins>
      <w:ins w:id="572" w:author="DCC 020926" w:date="2026-02-09T13:34:00Z" w16du:dateUtc="2026-02-09T19:34:00Z">
        <w:r w:rsidR="00CE2C69">
          <w:t xml:space="preserve"> </w:t>
        </w:r>
      </w:ins>
      <w:ins w:id="573" w:author="ERCOT 013026" w:date="2026-01-26T10:29:00Z" w16du:dateUtc="2026-01-26T16:29:00Z">
        <w:r w:rsidR="00164C04">
          <w:t>L</w:t>
        </w:r>
      </w:ins>
      <w:ins w:id="574" w:author="DCC 020926" w:date="2026-02-09T13:34:00Z" w16du:dateUtc="2026-02-09T19:34:00Z">
        <w:r w:rsidR="00CE2C69">
          <w:t>oad</w:t>
        </w:r>
      </w:ins>
      <w:ins w:id="575" w:author="ERCOT 013026" w:date="2026-01-26T10:29:00Z" w16du:dateUtc="2026-01-26T16:29:00Z">
        <w:r w:rsidR="00164C04">
          <w:t xml:space="preserve"> is co-located with </w:t>
        </w:r>
        <w:r w:rsidR="00D51D73">
          <w:t>a Generation R</w:t>
        </w:r>
      </w:ins>
      <w:ins w:id="576" w:author="ERCOT 013026" w:date="2026-01-26T10:30:00Z" w16du:dateUtc="2026-01-26T16:30:00Z">
        <w:r w:rsidR="00D51D73">
          <w:t>esource Facility</w:t>
        </w:r>
        <w:r w:rsidR="00FE5EBE">
          <w:t xml:space="preserve">, </w:t>
        </w:r>
        <w:r w:rsidR="00F126E5">
          <w:t xml:space="preserve">all required </w:t>
        </w:r>
        <w:r w:rsidR="000436C5">
          <w:t>interconnection agreements</w:t>
        </w:r>
        <w:r w:rsidR="00D205FE">
          <w:t xml:space="preserve"> and/or </w:t>
        </w:r>
        <w:r w:rsidR="00411936">
          <w:t>equival</w:t>
        </w:r>
        <w:r w:rsidR="00252436">
          <w:t>ent service</w:t>
        </w:r>
      </w:ins>
      <w:ins w:id="577" w:author="ERCOT 013026" w:date="2026-01-26T10:31:00Z" w16du:dateUtc="2026-01-26T16:31:00Z">
        <w:r w:rsidR="00252436">
          <w:t xml:space="preserve"> extension </w:t>
        </w:r>
        <w:r w:rsidR="009C594E">
          <w:t xml:space="preserve">or other </w:t>
        </w:r>
        <w:r w:rsidR="00336280">
          <w:t xml:space="preserve">agreements </w:t>
        </w:r>
        <w:r w:rsidR="00C71C8A">
          <w:t>with the Resource Entity</w:t>
        </w:r>
        <w:r w:rsidR="00E45E04">
          <w:t>, Interconnecting Entity</w:t>
        </w:r>
        <w:r w:rsidR="00A74F10">
          <w:t xml:space="preserve">, and ILLE were executed on or before </w:t>
        </w:r>
      </w:ins>
      <w:ins w:id="578" w:author="DCC 020926" w:date="2026-02-09T13:25:00Z" w16du:dateUtc="2026-02-09T19:25:00Z">
        <w:r w:rsidR="00747B8E">
          <w:t>January 1, 2027</w:t>
        </w:r>
      </w:ins>
      <w:ins w:id="579" w:author="ERCOT 013026" w:date="2026-01-26T10:31:00Z" w16du:dateUtc="2026-01-26T16:31:00Z">
        <w:del w:id="580" w:author="DCC 020926" w:date="2026-02-09T13:25:00Z" w16du:dateUtc="2026-02-09T19:25:00Z">
          <w:r w:rsidR="00A74F10" w:rsidDel="00747B8E">
            <w:delText>November 14, 2025</w:delText>
          </w:r>
        </w:del>
        <w:r w:rsidR="00A74F10">
          <w:t xml:space="preserve">. </w:t>
        </w:r>
      </w:ins>
    </w:p>
    <w:p w14:paraId="1A9C993E" w14:textId="0C996E50" w:rsidR="00AC445F" w:rsidRDefault="0036296E" w:rsidP="00091ED5">
      <w:pPr>
        <w:spacing w:after="240"/>
        <w:ind w:left="1440" w:hanging="720"/>
        <w:rPr>
          <w:ins w:id="581" w:author="ERCOT" w:date="2025-11-07T11:52:00Z" w16du:dateUtc="2025-11-07T17:52:00Z"/>
        </w:rPr>
      </w:pPr>
      <w:ins w:id="582" w:author="ERCOT 013026" w:date="2026-01-28T14:51:00Z" w16du:dateUtc="2026-01-28T20:51:00Z">
        <w:r>
          <w:t>(d)</w:t>
        </w:r>
        <w:r>
          <w:tab/>
        </w:r>
        <w:r w:rsidR="008B4738">
          <w:t>For an L</w:t>
        </w:r>
      </w:ins>
      <w:ins w:id="583" w:author="DCC 020926" w:date="2026-02-09T13:34:00Z" w16du:dateUtc="2026-02-09T19:34:00Z">
        <w:r w:rsidR="00CE2C69">
          <w:t>arge</w:t>
        </w:r>
      </w:ins>
      <w:ins w:id="584" w:author="ERCOT 013026" w:date="2026-01-28T14:51:00Z" w16du:dateUtc="2026-01-28T20:51:00Z">
        <w:del w:id="585" w:author="DCC 020926" w:date="2026-02-09T13:34:00Z" w16du:dateUtc="2026-02-09T19:34:00Z">
          <w:r w:rsidR="008B4738" w:rsidDel="00CE2C69">
            <w:delText>E</w:delText>
          </w:r>
        </w:del>
      </w:ins>
      <w:ins w:id="586" w:author="DCC 020926" w:date="2026-02-09T13:34:00Z" w16du:dateUtc="2026-02-09T19:34:00Z">
        <w:r w:rsidR="00CE2C69">
          <w:t xml:space="preserve"> </w:t>
        </w:r>
      </w:ins>
      <w:ins w:id="587" w:author="ERCOT 013026" w:date="2026-01-28T14:51:00Z" w16du:dateUtc="2026-01-28T20:51:00Z">
        <w:r w:rsidR="008B4738">
          <w:t>L</w:t>
        </w:r>
      </w:ins>
      <w:ins w:id="588" w:author="DCC 020926" w:date="2026-02-09T13:34:00Z" w16du:dateUtc="2026-02-09T19:34:00Z">
        <w:r w:rsidR="00CE2C69">
          <w:t>oad</w:t>
        </w:r>
      </w:ins>
      <w:ins w:id="589" w:author="ERCOT 013026" w:date="2026-01-28T14:51:00Z" w16du:dateUtc="2026-01-28T20:51:00Z">
        <w:r w:rsidR="008B4738">
          <w:t xml:space="preserve"> meeting the conditions in paragraph </w:t>
        </w:r>
        <w:r w:rsidR="00BF466E">
          <w:t>(b) or (c)</w:t>
        </w:r>
      </w:ins>
      <w:ins w:id="590" w:author="ERCOT 013026" w:date="2026-01-28T14:52:00Z" w16du:dateUtc="2026-01-28T20:52:00Z">
        <w:r w:rsidR="00BF466E">
          <w:t xml:space="preserve">, the interconnecting TSP received notice to proceed with the construction </w:t>
        </w:r>
        <w:r w:rsidR="00122FB0">
          <w:t>of all required interconnection Facilit</w:t>
        </w:r>
        <w:r w:rsidR="00FC65D0">
          <w:t>ies</w:t>
        </w:r>
        <w:r w:rsidR="00F930C5">
          <w:t xml:space="preserve"> and the interconnecting TSP</w:t>
        </w:r>
        <w:r w:rsidR="009D76BA">
          <w:t xml:space="preserve"> and, </w:t>
        </w:r>
      </w:ins>
      <w:ins w:id="591" w:author="ERCOT 013026" w:date="2026-01-28T14:53:00Z" w16du:dateUtc="2026-01-28T20:53:00Z">
        <w:r w:rsidR="009D76BA">
          <w:t>if applicable</w:t>
        </w:r>
        <w:r w:rsidR="0079633F">
          <w:t>, directly affected TSP(s) have received the financial security, applicable payments</w:t>
        </w:r>
        <w:r w:rsidR="00E72E35">
          <w:t>, and/</w:t>
        </w:r>
        <w:r w:rsidR="002D4702">
          <w:t xml:space="preserve">or </w:t>
        </w:r>
        <w:r w:rsidR="006714CF">
          <w:t xml:space="preserve">other agreements </w:t>
        </w:r>
      </w:ins>
      <w:ins w:id="592" w:author="ERCOT 013026" w:date="2026-01-28T14:54:00Z" w16du:dateUtc="2026-01-28T20:54:00Z">
        <w:r w:rsidR="000B4EAC">
          <w:t xml:space="preserve">required to </w:t>
        </w:r>
      </w:ins>
      <w:ins w:id="593" w:author="ERCOT 013026" w:date="2026-01-28T14:54:00Z">
        <w:r w:rsidR="00B42FCF" w:rsidRPr="00B42FCF">
          <w:t>fund all required interconnection Facilities</w:t>
        </w:r>
      </w:ins>
      <w:ins w:id="594" w:author="ERCOT 013026" w:date="2026-01-26T10:31:00Z" w16du:dateUtc="2026-01-26T16:31:00Z">
        <w:r w:rsidR="007C1758">
          <w:t>,</w:t>
        </w:r>
      </w:ins>
      <w:ins w:id="595" w:author="ERCOT 013026" w:date="2026-01-28T14:54:00Z" w16du:dateUtc="2026-01-28T20:54:00Z">
        <w:r w:rsidR="00994BB4">
          <w:t xml:space="preserve"> and</w:t>
        </w:r>
      </w:ins>
      <w:ins w:id="596" w:author="ERCOT 013026" w:date="2026-01-14T14:37:00Z" w16du:dateUtc="2026-01-14T20:37:00Z">
        <w:r w:rsidR="00E63F7B">
          <w:t xml:space="preserve"> either of the following </w:t>
        </w:r>
      </w:ins>
      <w:ins w:id="597" w:author="ERCOT 013026" w:date="2026-01-28T14:54:00Z" w16du:dateUtc="2026-01-28T20:54:00Z">
        <w:r w:rsidR="005B7C4A">
          <w:t xml:space="preserve">additional </w:t>
        </w:r>
      </w:ins>
      <w:ins w:id="598" w:author="ERCOT 013026" w:date="2026-01-14T14:37:00Z" w16du:dateUtc="2026-01-14T20:37:00Z">
        <w:r w:rsidR="00E63F7B">
          <w:t>criteria below were met</w:t>
        </w:r>
        <w:bookmarkEnd w:id="547"/>
        <w:r w:rsidR="00E63F7B">
          <w:t>;</w:t>
        </w:r>
      </w:ins>
      <w:bookmarkEnd w:id="548"/>
      <w:ins w:id="599" w:author="ERCOT" w:date="2025-11-07T11:52:00Z" w16du:dateUtc="2025-11-07T17:52:00Z">
        <w:del w:id="600" w:author="ERCOT 013026" w:date="2026-01-14T14:37:00Z" w16du:dateUtc="2026-01-14T20:37:00Z">
          <w:r w:rsidR="00AC445F" w:rsidDel="00E63F7B">
            <w:delText>The LEL satisfied the following requirements on or before November 14, 2025:</w:delText>
          </w:r>
        </w:del>
      </w:ins>
    </w:p>
    <w:p w14:paraId="04AFAC8E" w14:textId="59F96C24" w:rsidR="00AC445F" w:rsidRDefault="00AC445F" w:rsidP="00AC445F">
      <w:pPr>
        <w:spacing w:after="240"/>
        <w:ind w:left="2160" w:hanging="720"/>
        <w:rPr>
          <w:ins w:id="601" w:author="ERCOT" w:date="2025-11-07T11:52:00Z" w16du:dateUtc="2025-11-07T17:52:00Z"/>
        </w:rPr>
      </w:pPr>
      <w:ins w:id="602" w:author="ERCOT" w:date="2025-11-07T11:52:00Z" w16du:dateUtc="2025-11-07T17:52:00Z">
        <w:r>
          <w:t>(i)</w:t>
        </w:r>
        <w:r>
          <w:tab/>
          <w:t>Its Large Load Interconnection Study</w:t>
        </w:r>
        <w:del w:id="603" w:author="ERCOT 013026" w:date="2026-01-15T09:47:00Z" w16du:dateUtc="2026-01-15T15:47:00Z">
          <w:r w:rsidDel="002048A9">
            <w:delText xml:space="preserve"> (LLIS)</w:delText>
          </w:r>
        </w:del>
      </w:ins>
      <w:ins w:id="604" w:author="ERCOT 013026" w:date="2026-01-14T14:37:00Z" w16du:dateUtc="2026-01-14T20:37:00Z">
        <w:r w:rsidR="00E63F7B">
          <w:t>, as part of the interim Large Load Interconnection process,</w:t>
        </w:r>
      </w:ins>
      <w:ins w:id="605" w:author="ERCOT" w:date="2025-11-07T11:52:00Z" w16du:dateUtc="2025-11-07T17:52:00Z">
        <w:r>
          <w:t xml:space="preserve"> has been completed and </w:t>
        </w:r>
      </w:ins>
      <w:ins w:id="606" w:author="ERCOT 013026" w:date="2026-01-14T14:38:00Z" w16du:dateUtc="2026-01-14T20:38:00Z">
        <w:r w:rsidR="00E63F7B">
          <w:t xml:space="preserve">approved by ERCOT on or before </w:t>
        </w:r>
      </w:ins>
      <w:ins w:id="607" w:author="DCC 020926" w:date="2026-02-09T13:26:00Z" w16du:dateUtc="2026-02-09T19:26:00Z">
        <w:r w:rsidR="00747B8E">
          <w:t>January 1, 2027</w:t>
        </w:r>
      </w:ins>
      <w:ins w:id="608" w:author="ERCOT 013026" w:date="2026-01-14T14:38:00Z" w16du:dateUtc="2026-01-14T20:38:00Z">
        <w:del w:id="609" w:author="DCC 020926" w:date="2026-02-09T13:26:00Z" w16du:dateUtc="2026-02-09T19:26:00Z">
          <w:r w:rsidR="00E63F7B" w:rsidDel="00747B8E">
            <w:delText>November 14, 2025</w:delText>
          </w:r>
        </w:del>
      </w:ins>
      <w:ins w:id="610" w:author="ERCOT" w:date="2025-11-07T11:52:00Z" w16du:dateUtc="2025-11-07T17:52:00Z">
        <w:del w:id="611" w:author="ERCOT 013026" w:date="2026-01-14T14:38:00Z" w16du:dateUtc="2026-01-14T20:38:00Z">
          <w:r w:rsidDel="00E63F7B">
            <w:delText xml:space="preserve">results communicated in the manner contemplated by paragraph (6) of </w:delText>
          </w:r>
          <w:r w:rsidRPr="00E602A0" w:rsidDel="00E63F7B">
            <w:delText>Planning Guide Section 9.4, LLIS Report and Follow-up</w:delText>
          </w:r>
        </w:del>
        <w:r w:rsidRPr="00331C15">
          <w:t>;</w:t>
        </w:r>
        <w:r>
          <w:t xml:space="preserve"> </w:t>
        </w:r>
      </w:ins>
      <w:ins w:id="612" w:author="ERCOT 013026" w:date="2026-01-14T14:38:00Z" w16du:dateUtc="2026-01-14T20:38:00Z">
        <w:r w:rsidR="00E63F7B">
          <w:t>or</w:t>
        </w:r>
      </w:ins>
      <w:ins w:id="613" w:author="ERCOT" w:date="2025-11-07T11:52:00Z" w16du:dateUtc="2025-11-07T17:52:00Z">
        <w:del w:id="614" w:author="ERCOT 013026" w:date="2026-01-14T14:38:00Z" w16du:dateUtc="2026-01-14T20:38:00Z">
          <w:r w:rsidDel="00E63F7B">
            <w:delText>and</w:delText>
          </w:r>
        </w:del>
      </w:ins>
    </w:p>
    <w:p w14:paraId="418DD59A" w14:textId="77777777" w:rsidR="00472C74" w:rsidRDefault="00AC445F" w:rsidP="00AC445F">
      <w:pPr>
        <w:spacing w:after="240"/>
        <w:ind w:left="2160" w:hanging="720"/>
        <w:rPr>
          <w:ins w:id="615" w:author="ERCOT 013026" w:date="2026-01-28T14:55:00Z" w16du:dateUtc="2026-01-28T20:55:00Z"/>
        </w:rPr>
      </w:pPr>
      <w:ins w:id="616" w:author="ERCOT" w:date="2025-11-07T11:52:00Z" w16du:dateUtc="2025-11-07T17:52:00Z">
        <w:r>
          <w:t>(ii)</w:t>
        </w:r>
        <w:r>
          <w:tab/>
        </w:r>
      </w:ins>
      <w:ins w:id="617" w:author="ERCOT 013026" w:date="2026-01-28T14:55:00Z" w16du:dateUtc="2026-01-28T20:55:00Z">
        <w:r w:rsidR="003D5578">
          <w:t xml:space="preserve">Both of the following conditions </w:t>
        </w:r>
        <w:r w:rsidR="0027046E">
          <w:t>have been met:</w:t>
        </w:r>
      </w:ins>
    </w:p>
    <w:p w14:paraId="627B6C92" w14:textId="5CB19100" w:rsidR="00AC445F" w:rsidRDefault="00CE2C69" w:rsidP="00CE2C69">
      <w:pPr>
        <w:spacing w:after="240"/>
        <w:ind w:left="2880" w:hanging="720"/>
        <w:rPr>
          <w:ins w:id="618" w:author="ERCOT 013026" w:date="2026-01-28T14:56:00Z" w16du:dateUtc="2026-01-28T20:56:00Z"/>
        </w:rPr>
      </w:pPr>
      <w:ins w:id="619" w:author="ERCOT 013026" w:date="2026-02-09T13:35:00Z" w16du:dateUtc="2026-02-09T19:35:00Z">
        <w:r>
          <w:t>(A)</w:t>
        </w:r>
        <w:r>
          <w:tab/>
        </w:r>
      </w:ins>
      <w:ins w:id="620" w:author="ERCOT 013026" w:date="2026-01-14T14:38:00Z" w16du:dateUtc="2026-01-14T20:38:00Z">
        <w:r w:rsidR="00E63F7B">
          <w:t xml:space="preserve">ERCOT received a written attestation from the Authorized Representative of the interconnecting TDSP </w:t>
        </w:r>
      </w:ins>
      <w:ins w:id="621" w:author="ERCOT 013026" w:date="2026-01-28T14:56:00Z" w16du:dateUtc="2026-01-28T20:56:00Z">
        <w:r w:rsidR="0032668E">
          <w:t>before December 31, 202</w:t>
        </w:r>
      </w:ins>
      <w:ins w:id="622" w:author="DCC 020926" w:date="2026-02-09T15:15:00Z" w16du:dateUtc="2026-02-09T21:15:00Z">
        <w:r w:rsidR="00556C39">
          <w:t>7</w:t>
        </w:r>
      </w:ins>
      <w:ins w:id="623" w:author="ERCOT 013026" w:date="2026-01-28T14:56:00Z" w16du:dateUtc="2026-01-28T20:56:00Z">
        <w:del w:id="624" w:author="DCC 020926" w:date="2026-02-09T15:15:00Z" w16du:dateUtc="2026-02-09T21:15:00Z">
          <w:r w:rsidR="0032668E" w:rsidDel="00556C39">
            <w:delText>6</w:delText>
          </w:r>
        </w:del>
        <w:r w:rsidR="006D43A8">
          <w:t>,</w:t>
        </w:r>
        <w:r w:rsidR="0016749D">
          <w:t xml:space="preserve"> stating </w:t>
        </w:r>
      </w:ins>
      <w:ins w:id="625" w:author="ERCOT 013026" w:date="2026-01-14T14:38:00Z" w16du:dateUtc="2026-01-14T20:38:00Z">
        <w:r w:rsidR="00E63F7B">
          <w:t>that the L</w:t>
        </w:r>
      </w:ins>
      <w:ins w:id="626" w:author="DCC 020926" w:date="2026-02-09T13:34:00Z" w16du:dateUtc="2026-02-09T19:34:00Z">
        <w:r>
          <w:t>arge</w:t>
        </w:r>
      </w:ins>
      <w:ins w:id="627" w:author="ERCOT 013026" w:date="2026-01-14T14:38:00Z" w16du:dateUtc="2026-01-14T20:38:00Z">
        <w:del w:id="628" w:author="DCC 020926" w:date="2026-02-09T13:34:00Z" w16du:dateUtc="2026-02-09T19:34:00Z">
          <w:r w:rsidR="00E63F7B" w:rsidDel="00CE2C69">
            <w:delText>E</w:delText>
          </w:r>
        </w:del>
      </w:ins>
      <w:ins w:id="629" w:author="DCC 020926" w:date="2026-02-09T13:34:00Z" w16du:dateUtc="2026-02-09T19:34:00Z">
        <w:r>
          <w:t xml:space="preserve"> </w:t>
        </w:r>
      </w:ins>
      <w:ins w:id="630" w:author="ERCOT 013026" w:date="2026-01-14T14:38:00Z" w16du:dateUtc="2026-01-14T20:38:00Z">
        <w:r w:rsidR="00E63F7B">
          <w:t>L</w:t>
        </w:r>
      </w:ins>
      <w:ins w:id="631" w:author="DCC 020926" w:date="2026-02-09T13:34:00Z" w16du:dateUtc="2026-02-09T19:34:00Z">
        <w:r>
          <w:t>oad</w:t>
        </w:r>
      </w:ins>
      <w:ins w:id="632" w:author="ERCOT 013026" w:date="2026-01-14T14:38:00Z" w16du:dateUtc="2026-01-14T20:38:00Z">
        <w:r w:rsidR="00E63F7B">
          <w:t xml:space="preserve"> was not required to be in the interim Large Load Interconnection process and the L</w:t>
        </w:r>
      </w:ins>
      <w:ins w:id="633" w:author="DCC 020926" w:date="2026-02-09T13:34:00Z" w16du:dateUtc="2026-02-09T19:34:00Z">
        <w:r>
          <w:t>arge</w:t>
        </w:r>
      </w:ins>
      <w:ins w:id="634" w:author="ERCOT 013026" w:date="2026-01-14T14:38:00Z" w16du:dateUtc="2026-01-14T20:38:00Z">
        <w:del w:id="635" w:author="DCC 020926" w:date="2026-02-09T13:34:00Z" w16du:dateUtc="2026-02-09T19:34:00Z">
          <w:r w:rsidR="00E63F7B" w:rsidDel="00CE2C69">
            <w:delText>E</w:delText>
          </w:r>
        </w:del>
      </w:ins>
      <w:ins w:id="636" w:author="DCC 020926" w:date="2026-02-09T13:34:00Z" w16du:dateUtc="2026-02-09T19:34:00Z">
        <w:r>
          <w:t xml:space="preserve"> </w:t>
        </w:r>
      </w:ins>
      <w:ins w:id="637" w:author="ERCOT 013026" w:date="2026-01-14T14:38:00Z" w16du:dateUtc="2026-01-14T20:38:00Z">
        <w:r w:rsidR="00E63F7B">
          <w:t>L</w:t>
        </w:r>
      </w:ins>
      <w:ins w:id="638" w:author="DCC 020926" w:date="2026-02-09T13:34:00Z" w16du:dateUtc="2026-02-09T19:34:00Z">
        <w:r>
          <w:t>oad</w:t>
        </w:r>
      </w:ins>
      <w:ins w:id="639" w:author="ERCOT 013026" w:date="2026-01-14T14:38:00Z" w16du:dateUtc="2026-01-14T20:38:00Z">
        <w:r w:rsidR="00E63F7B">
          <w:t xml:space="preserve"> is expected to be energized between </w:t>
        </w:r>
      </w:ins>
      <w:ins w:id="640" w:author="DCC 020926" w:date="2026-02-09T13:26:00Z" w16du:dateUtc="2026-02-09T19:26:00Z">
        <w:r w:rsidR="00747B8E">
          <w:t>January 1, 2027</w:t>
        </w:r>
      </w:ins>
      <w:ins w:id="641" w:author="ERCOT 013026" w:date="2026-01-14T14:38:00Z" w16du:dateUtc="2026-01-14T20:38:00Z">
        <w:del w:id="642" w:author="DCC 020926" w:date="2026-02-09T13:26:00Z" w16du:dateUtc="2026-02-09T19:26:00Z">
          <w:r w:rsidR="00E63F7B" w:rsidDel="00747B8E">
            <w:delText>November 14, 2025</w:delText>
          </w:r>
        </w:del>
        <w:r w:rsidR="00E63F7B">
          <w:t>, and December 31, 202</w:t>
        </w:r>
      </w:ins>
      <w:ins w:id="643" w:author="DCC 020926" w:date="2026-02-09T15:15:00Z" w16du:dateUtc="2026-02-09T21:15:00Z">
        <w:r w:rsidR="00556C39">
          <w:t>7</w:t>
        </w:r>
      </w:ins>
      <w:ins w:id="644" w:author="ERCOT 013026" w:date="2026-01-14T14:38:00Z" w16du:dateUtc="2026-01-14T20:38:00Z">
        <w:del w:id="645" w:author="DCC 020926" w:date="2026-02-09T15:15:00Z" w16du:dateUtc="2026-02-09T21:15:00Z">
          <w:r w:rsidR="00E63F7B" w:rsidDel="00556C39">
            <w:delText>6</w:delText>
          </w:r>
        </w:del>
        <w:r w:rsidR="00E63F7B">
          <w:t>, and ERCOT provided written approval of the exemption</w:t>
        </w:r>
      </w:ins>
      <w:ins w:id="646" w:author="ERCOT" w:date="2025-11-07T11:52:00Z" w16du:dateUtc="2025-11-07T17:52:00Z">
        <w:del w:id="647" w:author="ERCOT 013026" w:date="2026-01-14T14:38:00Z" w16du:dateUtc="2026-01-14T20:38:00Z">
          <w:r w:rsidR="00AC445F" w:rsidDel="00E63F7B">
            <w:delText>The interconnecting TDSP for the LEL has provided the confirmation or le</w:delText>
          </w:r>
        </w:del>
        <w:del w:id="648" w:author="ERCOT 013026" w:date="2026-01-14T14:39:00Z" w16du:dateUtc="2026-01-14T20:39:00Z">
          <w:r w:rsidR="00AC445F" w:rsidDel="00E63F7B">
            <w:delText xml:space="preserve">tter contemplated in </w:delText>
          </w:r>
          <w:r w:rsidR="00AC445F" w:rsidRPr="00E602A0" w:rsidDel="00E63F7B">
            <w:delText>Planning Guide Section 9.5, Interconnection Agreements and Responsibilities</w:delText>
          </w:r>
        </w:del>
      </w:ins>
      <w:ins w:id="649" w:author="ERCOT 013026" w:date="2026-01-28T14:56:00Z" w16du:dateUtc="2026-01-28T20:56:00Z">
        <w:r w:rsidR="00535B1F">
          <w:t>; and</w:t>
        </w:r>
      </w:ins>
      <w:ins w:id="650" w:author="ERCOT" w:date="2025-11-07T11:52:00Z" w16du:dateUtc="2025-11-07T17:52:00Z">
        <w:del w:id="651" w:author="ERCOT 013026" w:date="2026-01-28T14:56:00Z" w16du:dateUtc="2026-01-28T20:56:00Z">
          <w:r w:rsidR="00AC445F" w:rsidDel="00535B1F">
            <w:delText>.</w:delText>
          </w:r>
        </w:del>
      </w:ins>
    </w:p>
    <w:p w14:paraId="4D177434" w14:textId="39C4976E" w:rsidR="00535B1F" w:rsidRDefault="001F6700" w:rsidP="00CE2C69">
      <w:pPr>
        <w:spacing w:after="240"/>
        <w:ind w:left="2880" w:hanging="720"/>
        <w:rPr>
          <w:ins w:id="652" w:author="ERCOT 013026" w:date="2026-01-14T14:39:00Z" w16du:dateUtc="2026-01-14T20:39:00Z"/>
        </w:rPr>
      </w:pPr>
      <w:ins w:id="653" w:author="ERCOT 013026" w:date="2026-01-28T14:57:00Z" w16du:dateUtc="2026-01-28T20:57:00Z">
        <w:r>
          <w:t>(B)</w:t>
        </w:r>
        <w:r>
          <w:tab/>
          <w:t>The L</w:t>
        </w:r>
      </w:ins>
      <w:ins w:id="654" w:author="DCC 020926" w:date="2026-02-09T13:34:00Z" w16du:dateUtc="2026-02-09T19:34:00Z">
        <w:r w:rsidR="00CE2C69">
          <w:t>arge</w:t>
        </w:r>
      </w:ins>
      <w:ins w:id="655" w:author="ERCOT 013026" w:date="2026-01-28T14:57:00Z" w16du:dateUtc="2026-01-28T20:57:00Z">
        <w:del w:id="656" w:author="DCC 020926" w:date="2026-02-09T13:34:00Z" w16du:dateUtc="2026-02-09T19:34:00Z">
          <w:r w:rsidDel="00CE2C69">
            <w:delText>E</w:delText>
          </w:r>
        </w:del>
      </w:ins>
      <w:ins w:id="657" w:author="DCC 020926" w:date="2026-02-09T13:34:00Z" w16du:dateUtc="2026-02-09T19:34:00Z">
        <w:r w:rsidR="00CE2C69">
          <w:t xml:space="preserve"> </w:t>
        </w:r>
      </w:ins>
      <w:ins w:id="658" w:author="ERCOT 013026" w:date="2026-01-28T14:57:00Z" w16du:dateUtc="2026-01-28T20:57:00Z">
        <w:r>
          <w:t>L</w:t>
        </w:r>
      </w:ins>
      <w:ins w:id="659" w:author="DCC 020926" w:date="2026-02-09T13:34:00Z" w16du:dateUtc="2026-02-09T19:34:00Z">
        <w:r w:rsidR="00CE2C69">
          <w:t>oad</w:t>
        </w:r>
      </w:ins>
      <w:ins w:id="660" w:author="ERCOT 013026" w:date="2026-01-28T14:57:00Z" w16du:dateUtc="2026-01-28T20:57:00Z">
        <w:r>
          <w:t xml:space="preserve"> achieved Initial Energization by December 31, 202</w:t>
        </w:r>
      </w:ins>
      <w:ins w:id="661" w:author="DCC 020926" w:date="2026-02-09T15:15:00Z" w16du:dateUtc="2026-02-09T21:15:00Z">
        <w:r w:rsidR="00556C39">
          <w:t>7</w:t>
        </w:r>
      </w:ins>
      <w:ins w:id="662" w:author="ERCOT 013026" w:date="2026-01-28T14:57:00Z" w16du:dateUtc="2026-01-28T20:57:00Z">
        <w:del w:id="663" w:author="DCC 020926" w:date="2026-02-09T15:15:00Z" w16du:dateUtc="2026-02-09T21:15:00Z">
          <w:r w:rsidDel="00556C39">
            <w:delText>6</w:delText>
          </w:r>
        </w:del>
        <w:r>
          <w:t>.</w:t>
        </w:r>
      </w:ins>
    </w:p>
    <w:p w14:paraId="16E58B31" w14:textId="76EBD01A" w:rsidR="00691323" w:rsidRDefault="00691323" w:rsidP="00D21416">
      <w:pPr>
        <w:spacing w:after="240"/>
        <w:ind w:left="720" w:hanging="720"/>
        <w:rPr>
          <w:ins w:id="664" w:author="ERCOT 013026" w:date="2026-01-14T14:39:00Z" w16du:dateUtc="2026-01-14T20:39:00Z"/>
        </w:rPr>
      </w:pPr>
      <w:ins w:id="665" w:author="ERCOT 013026" w:date="2026-01-14T14:39:00Z" w16du:dateUtc="2026-01-14T20:39:00Z">
        <w:r>
          <w:lastRenderedPageBreak/>
          <w:t>(2)</w:t>
        </w:r>
        <w:r>
          <w:tab/>
        </w:r>
      </w:ins>
      <w:ins w:id="666" w:author="ERCOT 013026" w:date="2026-01-28T09:31:00Z" w16du:dateUtc="2026-01-28T15:31:00Z">
        <w:r w:rsidR="00D228DB">
          <w:t>A</w:t>
        </w:r>
        <w:del w:id="667" w:author="DCC 020926" w:date="2026-02-09T13:36:00Z" w16du:dateUtc="2026-02-09T19:36:00Z">
          <w:r w:rsidR="00D228DB" w:rsidDel="00CE2C69">
            <w:delText>n</w:delText>
          </w:r>
        </w:del>
        <w:r w:rsidR="00D228DB">
          <w:t xml:space="preserve"> L</w:t>
        </w:r>
      </w:ins>
      <w:ins w:id="668" w:author="DCC 020926" w:date="2026-02-09T13:36:00Z" w16du:dateUtc="2026-02-09T19:36:00Z">
        <w:r w:rsidR="00CE2C69">
          <w:t>arge</w:t>
        </w:r>
      </w:ins>
      <w:ins w:id="669" w:author="ERCOT 013026" w:date="2026-01-28T09:31:00Z" w16du:dateUtc="2026-01-28T15:31:00Z">
        <w:del w:id="670" w:author="DCC 020926" w:date="2026-02-09T13:36:00Z" w16du:dateUtc="2026-02-09T19:36:00Z">
          <w:r w:rsidR="00D228DB" w:rsidDel="00CE2C69">
            <w:delText>E</w:delText>
          </w:r>
        </w:del>
      </w:ins>
      <w:ins w:id="671" w:author="DCC 020926" w:date="2026-02-09T13:36:00Z" w16du:dateUtc="2026-02-09T19:36:00Z">
        <w:r w:rsidR="00CE2C69">
          <w:t xml:space="preserve"> </w:t>
        </w:r>
      </w:ins>
      <w:ins w:id="672" w:author="ERCOT 013026" w:date="2026-01-28T09:31:00Z" w16du:dateUtc="2026-01-28T15:31:00Z">
        <w:r w:rsidR="00D228DB">
          <w:t>L</w:t>
        </w:r>
      </w:ins>
      <w:ins w:id="673" w:author="DCC 020926" w:date="2026-02-09T13:36:00Z" w16du:dateUtc="2026-02-09T19:36:00Z">
        <w:r w:rsidR="00CE2C69">
          <w:t>oad</w:t>
        </w:r>
      </w:ins>
      <w:ins w:id="674" w:author="ERCOT 013026" w:date="2026-01-28T09:31:00Z" w16du:dateUtc="2026-01-28T15:31:00Z">
        <w:r w:rsidR="00D228DB">
          <w:t xml:space="preserve"> that meets the exemption criteria in paragraph (1) above but makes </w:t>
        </w:r>
        <w:r w:rsidR="00F91C0F">
          <w:t>a</w:t>
        </w:r>
      </w:ins>
      <w:ins w:id="675" w:author="ERCOT 013026" w:date="2026-01-14T14:39:00Z" w16du:dateUtc="2026-01-14T20:39:00Z">
        <w:r>
          <w:t xml:space="preserve"> modification after </w:t>
        </w:r>
      </w:ins>
      <w:ins w:id="676" w:author="DCC 020926" w:date="2026-02-09T13:27:00Z" w16du:dateUtc="2026-02-09T19:27:00Z">
        <w:r w:rsidR="00747B8E">
          <w:t>January 1, 2027</w:t>
        </w:r>
      </w:ins>
      <w:ins w:id="677" w:author="ERCOT 013026" w:date="2026-01-14T14:39:00Z" w16du:dateUtc="2026-01-14T20:39:00Z">
        <w:del w:id="678" w:author="DCC 020926" w:date="2026-02-09T13:27:00Z" w16du:dateUtc="2026-02-09T19:27:00Z">
          <w:r w:rsidDel="00747B8E">
            <w:delText>November 14, 2025</w:delText>
          </w:r>
        </w:del>
        <w:r>
          <w:t>, that meets the criteria in Planning Guide Section 9.2.1 paragraph (1)(b), shall not be exempt from the voltage ride-through requirements.</w:t>
        </w:r>
      </w:ins>
    </w:p>
    <w:p w14:paraId="34010497" w14:textId="3B2B5A29" w:rsidR="00AC445F" w:rsidRDefault="00AC445F" w:rsidP="00AC445F">
      <w:pPr>
        <w:spacing w:after="240"/>
        <w:ind w:left="720" w:hanging="720"/>
        <w:rPr>
          <w:ins w:id="679" w:author="ERCOT" w:date="2025-11-07T11:52:00Z" w16du:dateUtc="2025-11-07T17:52:00Z"/>
          <w:iCs/>
          <w:szCs w:val="20"/>
        </w:rPr>
      </w:pPr>
      <w:ins w:id="680" w:author="ERCOT" w:date="2025-11-07T11:52:00Z" w16du:dateUtc="2025-11-07T17:52:00Z">
        <w:r w:rsidRPr="00D47768">
          <w:rPr>
            <w:iCs/>
            <w:szCs w:val="20"/>
          </w:rPr>
          <w:t>(</w:t>
        </w:r>
      </w:ins>
      <w:ins w:id="681" w:author="ERCOT 013026" w:date="2026-01-14T14:40:00Z" w16du:dateUtc="2026-01-14T20:40:00Z">
        <w:r w:rsidR="00691323">
          <w:rPr>
            <w:iCs/>
            <w:szCs w:val="20"/>
          </w:rPr>
          <w:t>3</w:t>
        </w:r>
      </w:ins>
      <w:ins w:id="682" w:author="ERCOT" w:date="2025-11-07T11:52:00Z" w16du:dateUtc="2025-11-07T17:52:00Z">
        <w:del w:id="683" w:author="ERCOT 013026" w:date="2026-01-14T14:40:00Z" w16du:dateUtc="2026-01-14T20:40:00Z">
          <w:r w:rsidDel="00691323">
            <w:rPr>
              <w:iCs/>
              <w:szCs w:val="20"/>
            </w:rPr>
            <w:delText>2</w:delText>
          </w:r>
        </w:del>
        <w:r w:rsidRPr="00D47768">
          <w:rPr>
            <w:iCs/>
            <w:szCs w:val="20"/>
          </w:rPr>
          <w:t>)</w:t>
        </w:r>
        <w:r w:rsidRPr="00D47768">
          <w:rPr>
            <w:iCs/>
            <w:szCs w:val="20"/>
          </w:rPr>
          <w:tab/>
        </w:r>
        <w:r>
          <w:rPr>
            <w:iCs/>
            <w:szCs w:val="20"/>
          </w:rPr>
          <w:t>A</w:t>
        </w:r>
        <w:del w:id="684" w:author="DCC 020926" w:date="2026-02-09T13:36:00Z" w16du:dateUtc="2026-02-09T19:36:00Z">
          <w:r w:rsidDel="00CE2C69">
            <w:rPr>
              <w:iCs/>
              <w:szCs w:val="20"/>
            </w:rPr>
            <w:delText>n</w:delText>
          </w:r>
        </w:del>
        <w:r>
          <w:rPr>
            <w:iCs/>
            <w:szCs w:val="20"/>
          </w:rPr>
          <w:t xml:space="preserve"> </w:t>
        </w:r>
        <w:r>
          <w:t>L</w:t>
        </w:r>
      </w:ins>
      <w:ins w:id="685" w:author="DCC 020926" w:date="2026-02-09T13:36:00Z" w16du:dateUtc="2026-02-09T19:36:00Z">
        <w:r w:rsidR="00CE2C69">
          <w:t>arge</w:t>
        </w:r>
      </w:ins>
      <w:ins w:id="686" w:author="ERCOT" w:date="2025-11-07T11:52:00Z" w16du:dateUtc="2025-11-07T17:52:00Z">
        <w:del w:id="687" w:author="DCC 020926" w:date="2026-02-09T13:36:00Z" w16du:dateUtc="2026-02-09T19:36:00Z">
          <w:r w:rsidDel="00CE2C69">
            <w:delText>E</w:delText>
          </w:r>
        </w:del>
      </w:ins>
      <w:ins w:id="688" w:author="DCC 020926" w:date="2026-02-09T13:36:00Z" w16du:dateUtc="2026-02-09T19:36:00Z">
        <w:r w:rsidR="00CE2C69">
          <w:t xml:space="preserve"> </w:t>
        </w:r>
      </w:ins>
      <w:ins w:id="689" w:author="ERCOT" w:date="2025-11-07T11:52:00Z" w16du:dateUtc="2025-11-07T17:52:00Z">
        <w:r>
          <w:t>L</w:t>
        </w:r>
      </w:ins>
      <w:ins w:id="690" w:author="DCC 020926" w:date="2026-02-09T13:36:00Z" w16du:dateUtc="2026-02-09T19:36:00Z">
        <w:r w:rsidR="00CE2C69">
          <w:t>oad</w:t>
        </w:r>
      </w:ins>
      <w:ins w:id="691" w:author="ERCOT" w:date="2025-11-07T11:52:00Z" w16du:dateUtc="2025-11-07T17:52:00Z">
        <w:r>
          <w:t xml:space="preserve"> interconnecting with the ERCOT System </w:t>
        </w:r>
        <w:r>
          <w:rPr>
            <w:iCs/>
            <w:szCs w:val="20"/>
          </w:rPr>
          <w:t>shall</w:t>
        </w:r>
        <w:r w:rsidRPr="00DA7AB7">
          <w:rPr>
            <w:iCs/>
            <w:szCs w:val="20"/>
          </w:rPr>
          <w:t xml:space="preserve"> </w:t>
        </w:r>
      </w:ins>
      <w:ins w:id="692" w:author="DCC 020926" w:date="2026-02-09T13:28:00Z" w16du:dateUtc="2026-02-09T19:28:00Z">
        <w:r w:rsidR="00747B8E">
          <w:rPr>
            <w:iCs/>
            <w:szCs w:val="20"/>
          </w:rPr>
          <w:t xml:space="preserve">be required that </w:t>
        </w:r>
      </w:ins>
      <w:ins w:id="693" w:author="DCC 020926" w:date="2026-02-09T13:43:00Z" w16du:dateUtc="2026-02-09T19:43:00Z">
        <w:r w:rsidR="00696B5A">
          <w:rPr>
            <w:iCs/>
            <w:szCs w:val="20"/>
          </w:rPr>
          <w:t xml:space="preserve">at least </w:t>
        </w:r>
      </w:ins>
      <w:ins w:id="694" w:author="DCC 020926" w:date="2026-02-09T13:28:00Z" w16du:dateUtc="2026-02-09T19:28:00Z">
        <w:r w:rsidR="00747B8E">
          <w:rPr>
            <w:iCs/>
            <w:szCs w:val="20"/>
          </w:rPr>
          <w:t xml:space="preserve">50% of its load </w:t>
        </w:r>
      </w:ins>
      <w:ins w:id="695" w:author="ERCOT" w:date="2025-11-07T11:52:00Z" w16du:dateUtc="2025-11-07T17:52:00Z">
        <w:r>
          <w:rPr>
            <w:iCs/>
            <w:szCs w:val="20"/>
          </w:rPr>
          <w:t xml:space="preserve">ride through the </w:t>
        </w:r>
        <w:r w:rsidRPr="00372E47">
          <w:rPr>
            <w:iCs/>
            <w:szCs w:val="20"/>
          </w:rPr>
          <w:t xml:space="preserve">root-mean-square </w:t>
        </w:r>
        <w:r>
          <w:rPr>
            <w:iCs/>
            <w:szCs w:val="20"/>
          </w:rPr>
          <w:t xml:space="preserve">positive sequence </w:t>
        </w:r>
        <w:r w:rsidRPr="00372E47">
          <w:rPr>
            <w:iCs/>
            <w:szCs w:val="20"/>
          </w:rPr>
          <w:t>voltage</w:t>
        </w:r>
        <w:r>
          <w:rPr>
            <w:iCs/>
            <w:szCs w:val="20"/>
          </w:rPr>
          <w:t xml:space="preserve"> conditions of the magnitude and duration specified in Table A below, as measured at the L</w:t>
        </w:r>
      </w:ins>
      <w:ins w:id="696" w:author="DCC 020926" w:date="2026-02-09T13:28:00Z" w16du:dateUtc="2026-02-09T19:28:00Z">
        <w:r w:rsidR="00747B8E">
          <w:rPr>
            <w:iCs/>
            <w:szCs w:val="20"/>
          </w:rPr>
          <w:t>arge</w:t>
        </w:r>
      </w:ins>
      <w:ins w:id="697" w:author="ERCOT" w:date="2025-11-07T11:52:00Z" w16du:dateUtc="2025-11-07T17:52:00Z">
        <w:del w:id="698" w:author="DCC 020926" w:date="2026-02-09T13:28:00Z" w16du:dateUtc="2026-02-09T19:28:00Z">
          <w:r w:rsidDel="00747B8E">
            <w:rPr>
              <w:iCs/>
              <w:szCs w:val="20"/>
            </w:rPr>
            <w:delText>E</w:delText>
          </w:r>
        </w:del>
      </w:ins>
      <w:ins w:id="699" w:author="DCC 020926" w:date="2026-02-09T13:28:00Z" w16du:dateUtc="2026-02-09T19:28:00Z">
        <w:r w:rsidR="00747B8E">
          <w:rPr>
            <w:iCs/>
            <w:szCs w:val="20"/>
          </w:rPr>
          <w:t xml:space="preserve"> </w:t>
        </w:r>
      </w:ins>
      <w:ins w:id="700" w:author="ERCOT" w:date="2025-11-07T11:52:00Z" w16du:dateUtc="2025-11-07T17:52:00Z">
        <w:r>
          <w:rPr>
            <w:iCs/>
            <w:szCs w:val="20"/>
          </w:rPr>
          <w:t>L</w:t>
        </w:r>
      </w:ins>
      <w:ins w:id="701" w:author="DCC 020926" w:date="2026-02-09T13:28:00Z" w16du:dateUtc="2026-02-09T19:28:00Z">
        <w:r w:rsidR="00747B8E">
          <w:rPr>
            <w:iCs/>
            <w:szCs w:val="20"/>
          </w:rPr>
          <w:t>oad</w:t>
        </w:r>
      </w:ins>
      <w:ins w:id="702" w:author="ERCOT" w:date="2025-11-07T11:52:00Z" w16du:dateUtc="2025-11-07T17:52:00Z">
        <w:r>
          <w:rPr>
            <w:iCs/>
            <w:szCs w:val="20"/>
          </w:rPr>
          <w:t>’s Service Delivery Point, or if the L</w:t>
        </w:r>
      </w:ins>
      <w:ins w:id="703" w:author="DCC 020926" w:date="2026-02-09T13:36:00Z" w16du:dateUtc="2026-02-09T19:36:00Z">
        <w:r w:rsidR="00CE2C69">
          <w:rPr>
            <w:iCs/>
            <w:szCs w:val="20"/>
          </w:rPr>
          <w:t>arge</w:t>
        </w:r>
      </w:ins>
      <w:ins w:id="704" w:author="ERCOT" w:date="2025-11-07T11:52:00Z" w16du:dateUtc="2025-11-07T17:52:00Z">
        <w:del w:id="705" w:author="DCC 020926" w:date="2026-02-09T13:36:00Z" w16du:dateUtc="2026-02-09T19:36:00Z">
          <w:r w:rsidDel="00CE2C69">
            <w:rPr>
              <w:iCs/>
              <w:szCs w:val="20"/>
            </w:rPr>
            <w:delText>E</w:delText>
          </w:r>
        </w:del>
      </w:ins>
      <w:ins w:id="706" w:author="DCC 020926" w:date="2026-02-09T13:36:00Z" w16du:dateUtc="2026-02-09T19:36:00Z">
        <w:r w:rsidR="00CE2C69">
          <w:rPr>
            <w:iCs/>
            <w:szCs w:val="20"/>
          </w:rPr>
          <w:t xml:space="preserve"> </w:t>
        </w:r>
      </w:ins>
      <w:ins w:id="707" w:author="ERCOT" w:date="2025-11-07T11:52:00Z" w16du:dateUtc="2025-11-07T17:52:00Z">
        <w:r>
          <w:rPr>
            <w:iCs/>
            <w:szCs w:val="20"/>
          </w:rPr>
          <w:t>L</w:t>
        </w:r>
      </w:ins>
      <w:ins w:id="708" w:author="DCC 020926" w:date="2026-02-09T13:36:00Z" w16du:dateUtc="2026-02-09T19:36:00Z">
        <w:r w:rsidR="00CE2C69">
          <w:rPr>
            <w:iCs/>
            <w:szCs w:val="20"/>
          </w:rPr>
          <w:t>oad</w:t>
        </w:r>
      </w:ins>
      <w:ins w:id="709" w:author="ERCOT" w:date="2025-11-07T11:52:00Z" w16du:dateUtc="2025-11-07T17:52:00Z">
        <w:r>
          <w:rPr>
            <w:iCs/>
            <w:szCs w:val="20"/>
          </w:rPr>
          <w:t xml:space="preserve"> is co-located with a Generation Resource or Energy Storage Resource, at the Point of Interconnection Bus (POIB) of that Resource.</w:t>
        </w:r>
      </w:ins>
      <w:ins w:id="710" w:author="ERCOT" w:date="2025-11-13T18:31:00Z" w16du:dateUtc="2025-11-14T00:31:00Z">
        <w:r>
          <w:rPr>
            <w:iCs/>
            <w:szCs w:val="20"/>
          </w:rPr>
          <w:t xml:space="preserve"> </w:t>
        </w:r>
      </w:ins>
      <w:ins w:id="711" w:author="ERCOT" w:date="2025-11-07T11:52:00Z" w16du:dateUtc="2025-11-07T17:52:00Z">
        <w:r>
          <w:rPr>
            <w:iCs/>
            <w:szCs w:val="20"/>
          </w:rPr>
          <w:t xml:space="preserve"> A</w:t>
        </w:r>
        <w:del w:id="712" w:author="DCC 020926" w:date="2026-02-09T13:28:00Z" w16du:dateUtc="2026-02-09T19:28:00Z">
          <w:r w:rsidDel="00747B8E">
            <w:rPr>
              <w:iCs/>
              <w:szCs w:val="20"/>
            </w:rPr>
            <w:delText>n</w:delText>
          </w:r>
        </w:del>
        <w:r>
          <w:rPr>
            <w:iCs/>
            <w:szCs w:val="20"/>
          </w:rPr>
          <w:t xml:space="preserve"> L</w:t>
        </w:r>
      </w:ins>
      <w:ins w:id="713" w:author="DCC 020926" w:date="2026-02-09T13:28:00Z" w16du:dateUtc="2026-02-09T19:28:00Z">
        <w:r w:rsidR="00747B8E">
          <w:rPr>
            <w:iCs/>
            <w:szCs w:val="20"/>
          </w:rPr>
          <w:t>arge</w:t>
        </w:r>
      </w:ins>
      <w:ins w:id="714" w:author="ERCOT" w:date="2025-11-07T11:52:00Z" w16du:dateUtc="2025-11-07T17:52:00Z">
        <w:del w:id="715" w:author="DCC 020926" w:date="2026-02-09T13:28:00Z" w16du:dateUtc="2026-02-09T19:28:00Z">
          <w:r w:rsidDel="00747B8E">
            <w:rPr>
              <w:iCs/>
              <w:szCs w:val="20"/>
            </w:rPr>
            <w:delText>E</w:delText>
          </w:r>
        </w:del>
      </w:ins>
      <w:ins w:id="716" w:author="DCC 020926" w:date="2026-02-09T13:28:00Z" w16du:dateUtc="2026-02-09T19:28:00Z">
        <w:r w:rsidR="00747B8E">
          <w:rPr>
            <w:iCs/>
            <w:szCs w:val="20"/>
          </w:rPr>
          <w:t xml:space="preserve"> </w:t>
        </w:r>
      </w:ins>
      <w:ins w:id="717" w:author="ERCOT" w:date="2025-11-07T11:52:00Z" w16du:dateUtc="2025-11-07T17:52:00Z">
        <w:r>
          <w:rPr>
            <w:iCs/>
            <w:szCs w:val="20"/>
          </w:rPr>
          <w:t>L</w:t>
        </w:r>
      </w:ins>
      <w:ins w:id="718" w:author="DCC 020926" w:date="2026-02-09T13:28:00Z" w16du:dateUtc="2026-02-09T19:28:00Z">
        <w:r w:rsidR="00747B8E">
          <w:rPr>
            <w:iCs/>
            <w:szCs w:val="20"/>
          </w:rPr>
          <w:t>oad</w:t>
        </w:r>
      </w:ins>
      <w:ins w:id="719" w:author="ERCOT" w:date="2025-11-07T11:52:00Z" w16du:dateUtc="2025-11-07T17:52:00Z">
        <w:r>
          <w:rPr>
            <w:iCs/>
            <w:szCs w:val="20"/>
          </w:rPr>
          <w:t xml:space="preserve"> shall remain connected to the Transmission Grid during voltage conditions requiring ride-through. </w:t>
        </w:r>
      </w:ins>
      <w:ins w:id="720" w:author="ERCOT" w:date="2025-11-13T18:31:00Z" w16du:dateUtc="2025-11-14T00:31:00Z">
        <w:r>
          <w:rPr>
            <w:iCs/>
            <w:szCs w:val="20"/>
          </w:rPr>
          <w:t xml:space="preserve"> </w:t>
        </w:r>
      </w:ins>
      <w:ins w:id="721" w:author="ERCOT" w:date="2025-11-07T11:52:00Z" w16du:dateUtc="2025-11-07T17:52:00Z">
        <w:r>
          <w:rPr>
            <w:iCs/>
            <w:szCs w:val="20"/>
          </w:rPr>
          <w:t>Additional L</w:t>
        </w:r>
      </w:ins>
      <w:ins w:id="722" w:author="DCC 020926" w:date="2026-02-09T13:28:00Z" w16du:dateUtc="2026-02-09T19:28:00Z">
        <w:r w:rsidR="00747B8E">
          <w:rPr>
            <w:iCs/>
            <w:szCs w:val="20"/>
          </w:rPr>
          <w:t>arge</w:t>
        </w:r>
      </w:ins>
      <w:ins w:id="723" w:author="ERCOT" w:date="2025-11-07T11:52:00Z" w16du:dateUtc="2025-11-07T17:52:00Z">
        <w:del w:id="724" w:author="DCC 020926" w:date="2026-02-09T13:28:00Z" w16du:dateUtc="2026-02-09T19:28:00Z">
          <w:r w:rsidDel="00747B8E">
            <w:rPr>
              <w:iCs/>
              <w:szCs w:val="20"/>
            </w:rPr>
            <w:delText>E</w:delText>
          </w:r>
        </w:del>
      </w:ins>
      <w:ins w:id="725" w:author="DCC 020926" w:date="2026-02-09T13:28:00Z" w16du:dateUtc="2026-02-09T19:28:00Z">
        <w:r w:rsidR="00747B8E">
          <w:rPr>
            <w:iCs/>
            <w:szCs w:val="20"/>
          </w:rPr>
          <w:t xml:space="preserve"> </w:t>
        </w:r>
      </w:ins>
      <w:ins w:id="726" w:author="ERCOT" w:date="2025-11-07T11:52:00Z" w16du:dateUtc="2025-11-07T17:52:00Z">
        <w:r>
          <w:rPr>
            <w:iCs/>
            <w:szCs w:val="20"/>
          </w:rPr>
          <w:t>L</w:t>
        </w:r>
      </w:ins>
      <w:ins w:id="727" w:author="DCC 020926" w:date="2026-02-09T13:29:00Z" w16du:dateUtc="2026-02-09T19:29:00Z">
        <w:r w:rsidR="00CE2C69">
          <w:rPr>
            <w:iCs/>
            <w:szCs w:val="20"/>
          </w:rPr>
          <w:t>oad</w:t>
        </w:r>
      </w:ins>
      <w:ins w:id="728" w:author="ERCOT" w:date="2025-11-07T11:52:00Z" w16du:dateUtc="2025-11-07T17:52:00Z">
        <w:r>
          <w:rPr>
            <w:iCs/>
            <w:szCs w:val="20"/>
          </w:rPr>
          <w:t xml:space="preserve"> performance requirements for voltage conditions requiring ride-through are listed below.</w:t>
        </w:r>
      </w:ins>
    </w:p>
    <w:p w14:paraId="2619EFBF" w14:textId="77777777" w:rsidR="00AC445F" w:rsidRDefault="00AC445F" w:rsidP="00AC445F">
      <w:pPr>
        <w:spacing w:after="120"/>
        <w:ind w:left="720" w:hanging="720"/>
        <w:jc w:val="center"/>
        <w:rPr>
          <w:ins w:id="729" w:author="ERCOT" w:date="2025-11-07T11:52:00Z" w16du:dateUtc="2025-11-07T17:52:00Z"/>
          <w:iCs/>
          <w:szCs w:val="20"/>
        </w:rPr>
      </w:pPr>
      <w:ins w:id="730" w:author="ERCOT" w:date="2025-11-07T11:52:00Z" w16du:dateUtc="2025-11-07T17:52:00Z">
        <w:r>
          <w:rPr>
            <w:b/>
            <w:bCs/>
            <w:iCs/>
            <w:szCs w:val="20"/>
          </w:rPr>
          <w:t>Table A</w:t>
        </w:r>
      </w:ins>
    </w:p>
    <w:tbl>
      <w:tblPr>
        <w:tblStyle w:val="FormulaVariableTable"/>
        <w:tblW w:w="6934" w:type="dxa"/>
        <w:jc w:val="center"/>
        <w:tblInd w:w="0" w:type="dxa"/>
        <w:tblLook w:val="04A0" w:firstRow="1" w:lastRow="0" w:firstColumn="1" w:lastColumn="0" w:noHBand="0" w:noVBand="1"/>
      </w:tblPr>
      <w:tblGrid>
        <w:gridCol w:w="3203"/>
        <w:gridCol w:w="3731"/>
      </w:tblGrid>
      <w:tr w:rsidR="00AC445F" w:rsidRPr="00D47768" w14:paraId="1342103A" w14:textId="77777777" w:rsidTr="273D46FD">
        <w:trPr>
          <w:cnfStyle w:val="100000000000" w:firstRow="1" w:lastRow="0" w:firstColumn="0" w:lastColumn="0" w:oddVBand="0" w:evenVBand="0" w:oddHBand="0" w:evenHBand="0" w:firstRowFirstColumn="0" w:firstRowLastColumn="0" w:lastRowFirstColumn="0" w:lastRowLastColumn="0"/>
          <w:trHeight w:val="600"/>
          <w:jc w:val="center"/>
          <w:ins w:id="731"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CCFFFF"/>
            <w:hideMark/>
          </w:tcPr>
          <w:p w14:paraId="4C0F3286" w14:textId="77777777" w:rsidR="00AC445F" w:rsidRPr="00386DF0" w:rsidRDefault="00AC445F">
            <w:pPr>
              <w:jc w:val="center"/>
              <w:rPr>
                <w:ins w:id="732" w:author="ERCOT" w:date="2025-11-07T11:52:00Z" w16du:dateUtc="2025-11-07T17:52:00Z"/>
                <w:b w:val="0"/>
                <w:color w:val="000000"/>
              </w:rPr>
            </w:pPr>
            <w:ins w:id="733" w:author="ERCOT" w:date="2025-11-07T11:52:00Z">
              <w:r w:rsidRPr="273D46FD">
                <w:rPr>
                  <w:b w:val="0"/>
                  <w:color w:val="000000" w:themeColor="text1"/>
                </w:rPr>
                <w:t>Root-Mean-Square Positive Sequence Voltage</w:t>
              </w:r>
            </w:ins>
          </w:p>
          <w:p w14:paraId="7E122B19" w14:textId="77777777" w:rsidR="00AC445F" w:rsidRPr="00386DF0" w:rsidRDefault="00AC445F">
            <w:pPr>
              <w:jc w:val="center"/>
              <w:rPr>
                <w:ins w:id="734" w:author="ERCOT" w:date="2025-11-07T11:52:00Z" w16du:dateUtc="2025-11-07T17:52:00Z"/>
                <w:b w:val="0"/>
                <w:color w:val="000000"/>
              </w:rPr>
            </w:pPr>
            <w:ins w:id="735" w:author="ERCOT" w:date="2025-11-07T11:52:00Z">
              <w:r w:rsidRPr="273D46FD">
                <w:rPr>
                  <w:b w:val="0"/>
                  <w:color w:val="000000" w:themeColor="text1"/>
                </w:rPr>
                <w:t>(</w:t>
              </w:r>
              <w:proofErr w:type="spellStart"/>
              <w:r w:rsidRPr="273D46FD">
                <w:rPr>
                  <w:b w:val="0"/>
                  <w:color w:val="000000" w:themeColor="text1"/>
                </w:rPr>
                <w:t>p.u</w:t>
              </w:r>
              <w:proofErr w:type="spellEnd"/>
              <w:r w:rsidRPr="273D46FD">
                <w:rPr>
                  <w:b w:val="0"/>
                  <w:color w:val="000000" w:themeColor="text1"/>
                </w:rPr>
                <w:t>. of nominal)</w:t>
              </w:r>
            </w:ins>
          </w:p>
        </w:tc>
        <w:tc>
          <w:tcPr>
            <w:tcW w:w="0" w:type="dxa"/>
            <w:shd w:val="clear" w:color="auto" w:fill="CCFFFF"/>
            <w:vAlign w:val="center"/>
            <w:hideMark/>
          </w:tcPr>
          <w:p w14:paraId="1A0C57EB" w14:textId="77777777" w:rsidR="00AC445F" w:rsidRPr="00386DF0" w:rsidRDefault="00AC445F" w:rsidP="008D577A">
            <w:pPr>
              <w:jc w:val="center"/>
              <w:cnfStyle w:val="100000000000" w:firstRow="1" w:lastRow="0" w:firstColumn="0" w:lastColumn="0" w:oddVBand="0" w:evenVBand="0" w:oddHBand="0" w:evenHBand="0" w:firstRowFirstColumn="0" w:firstRowLastColumn="0" w:lastRowFirstColumn="0" w:lastRowLastColumn="0"/>
              <w:rPr>
                <w:ins w:id="736" w:author="ERCOT" w:date="2025-11-07T11:52:00Z" w16du:dateUtc="2025-11-07T17:52:00Z"/>
                <w:b w:val="0"/>
                <w:color w:val="000000"/>
              </w:rPr>
            </w:pPr>
            <w:ins w:id="737" w:author="ERCOT" w:date="2025-11-07T11:52:00Z">
              <w:r w:rsidRPr="273D46FD">
                <w:rPr>
                  <w:b w:val="0"/>
                  <w:color w:val="000000" w:themeColor="text1"/>
                </w:rPr>
                <w:t>Minimum Ride-Through Time</w:t>
              </w:r>
            </w:ins>
          </w:p>
          <w:p w14:paraId="66959355" w14:textId="77777777" w:rsidR="00AC445F" w:rsidRPr="00386DF0" w:rsidRDefault="00AC445F" w:rsidP="008D577A">
            <w:pPr>
              <w:jc w:val="center"/>
              <w:cnfStyle w:val="100000000000" w:firstRow="1" w:lastRow="0" w:firstColumn="0" w:lastColumn="0" w:oddVBand="0" w:evenVBand="0" w:oddHBand="0" w:evenHBand="0" w:firstRowFirstColumn="0" w:firstRowLastColumn="0" w:lastRowFirstColumn="0" w:lastRowLastColumn="0"/>
              <w:rPr>
                <w:ins w:id="738" w:author="ERCOT" w:date="2025-11-07T11:52:00Z" w16du:dateUtc="2025-11-07T17:52:00Z"/>
                <w:b w:val="0"/>
                <w:color w:val="000000"/>
              </w:rPr>
            </w:pPr>
            <w:ins w:id="739" w:author="ERCOT" w:date="2025-11-07T11:52:00Z">
              <w:r w:rsidRPr="273D46FD">
                <w:rPr>
                  <w:b w:val="0"/>
                  <w:color w:val="000000" w:themeColor="text1"/>
                </w:rPr>
                <w:t>(seconds)</w:t>
              </w:r>
            </w:ins>
          </w:p>
        </w:tc>
      </w:tr>
      <w:tr w:rsidR="00AC445F" w:rsidRPr="00D47768" w14:paraId="31F85247" w14:textId="77777777" w:rsidTr="273D46FD">
        <w:trPr>
          <w:trHeight w:val="300"/>
          <w:jc w:val="center"/>
          <w:ins w:id="740"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hideMark/>
          </w:tcPr>
          <w:p w14:paraId="68754D92" w14:textId="77777777" w:rsidR="00AC445F" w:rsidRPr="00602C0F" w:rsidRDefault="00AC445F">
            <w:pPr>
              <w:jc w:val="center"/>
              <w:rPr>
                <w:ins w:id="741" w:author="ERCOT" w:date="2025-11-07T11:52:00Z" w16du:dateUtc="2025-11-07T17:52:00Z"/>
                <w:color w:val="000000"/>
              </w:rPr>
            </w:pPr>
            <w:ins w:id="742" w:author="ERCOT" w:date="2025-11-07T11:52:00Z" w16du:dateUtc="2025-11-07T17:52:00Z">
              <w:r w:rsidRPr="00602C0F">
                <w:rPr>
                  <w:color w:val="000000"/>
                </w:rPr>
                <w:t>V &gt; 1.20</w:t>
              </w:r>
            </w:ins>
          </w:p>
        </w:tc>
        <w:tc>
          <w:tcPr>
            <w:tcW w:w="0" w:type="dxa"/>
            <w:shd w:val="clear" w:color="auto" w:fill="DEEAF6"/>
          </w:tcPr>
          <w:p w14:paraId="772DC555"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743" w:author="ERCOT" w:date="2025-11-07T11:52:00Z" w16du:dateUtc="2025-11-07T17:52:00Z"/>
                <w:color w:val="000000"/>
              </w:rPr>
            </w:pPr>
            <w:ins w:id="744" w:author="ERCOT" w:date="2025-11-07T11:52:00Z" w16du:dateUtc="2025-11-07T17:52:00Z">
              <w:r w:rsidRPr="00602C0F">
                <w:rPr>
                  <w:color w:val="000000"/>
                </w:rPr>
                <w:t>May ride-through or trip</w:t>
              </w:r>
            </w:ins>
          </w:p>
        </w:tc>
      </w:tr>
      <w:tr w:rsidR="00AC445F" w:rsidRPr="00D47768" w14:paraId="4B4E1F41" w14:textId="77777777" w:rsidTr="273D46FD">
        <w:trPr>
          <w:trHeight w:val="300"/>
          <w:jc w:val="center"/>
          <w:ins w:id="745"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hideMark/>
          </w:tcPr>
          <w:p w14:paraId="1E794623" w14:textId="77777777" w:rsidR="00AC445F" w:rsidRPr="00602C0F" w:rsidRDefault="00AC445F">
            <w:pPr>
              <w:jc w:val="center"/>
              <w:rPr>
                <w:ins w:id="746" w:author="ERCOT" w:date="2025-11-07T11:52:00Z" w16du:dateUtc="2025-11-07T17:52:00Z"/>
                <w:color w:val="000000"/>
              </w:rPr>
            </w:pPr>
            <w:ins w:id="747" w:author="ERCOT" w:date="2025-11-07T11:52:00Z" w16du:dateUtc="2025-11-07T17:52:00Z">
              <w:r w:rsidRPr="00602C0F">
                <w:rPr>
                  <w:color w:val="000000"/>
                </w:rPr>
                <w:t>1.10 &lt; V ≤ 1.20</w:t>
              </w:r>
            </w:ins>
          </w:p>
        </w:tc>
        <w:tc>
          <w:tcPr>
            <w:tcW w:w="0" w:type="dxa"/>
            <w:shd w:val="clear" w:color="auto" w:fill="DEEAF6"/>
            <w:hideMark/>
          </w:tcPr>
          <w:p w14:paraId="2D84661D"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748" w:author="ERCOT" w:date="2025-11-07T11:52:00Z" w16du:dateUtc="2025-11-07T17:52:00Z"/>
                <w:color w:val="000000"/>
              </w:rPr>
            </w:pPr>
            <w:ins w:id="749" w:author="ERCOT" w:date="2025-11-07T11:52:00Z" w16du:dateUtc="2025-11-07T17:52:00Z">
              <w:r w:rsidRPr="00602C0F">
                <w:rPr>
                  <w:color w:val="000000"/>
                </w:rPr>
                <w:t>2.0</w:t>
              </w:r>
            </w:ins>
          </w:p>
        </w:tc>
      </w:tr>
      <w:tr w:rsidR="00AC445F" w:rsidRPr="00D47768" w14:paraId="4E5D03DA" w14:textId="77777777" w:rsidTr="273D46FD">
        <w:trPr>
          <w:trHeight w:val="300"/>
          <w:jc w:val="center"/>
          <w:ins w:id="750"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hideMark/>
          </w:tcPr>
          <w:p w14:paraId="0F11EDB6" w14:textId="77777777" w:rsidR="00AC445F" w:rsidRPr="00602C0F" w:rsidRDefault="00AC445F">
            <w:pPr>
              <w:jc w:val="center"/>
              <w:rPr>
                <w:ins w:id="751" w:author="ERCOT" w:date="2025-11-07T11:52:00Z" w16du:dateUtc="2025-11-07T17:52:00Z"/>
                <w:color w:val="000000"/>
              </w:rPr>
            </w:pPr>
            <w:ins w:id="752" w:author="ERCOT" w:date="2025-11-07T11:52:00Z" w16du:dateUtc="2025-11-07T17:52:00Z">
              <w:r w:rsidRPr="00602C0F">
                <w:rPr>
                  <w:color w:val="000000"/>
                </w:rPr>
                <w:t>0.90 ≤ V ≤ 1.10</w:t>
              </w:r>
            </w:ins>
          </w:p>
        </w:tc>
        <w:tc>
          <w:tcPr>
            <w:tcW w:w="0" w:type="dxa"/>
            <w:shd w:val="clear" w:color="auto" w:fill="DEEAF6"/>
            <w:hideMark/>
          </w:tcPr>
          <w:p w14:paraId="3DD92494"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753" w:author="ERCOT" w:date="2025-11-07T11:52:00Z" w16du:dateUtc="2025-11-07T17:52:00Z"/>
                <w:color w:val="000000"/>
              </w:rPr>
            </w:pPr>
            <w:ins w:id="754" w:author="ERCOT" w:date="2025-11-07T11:52:00Z" w16du:dateUtc="2025-11-07T17:52:00Z">
              <w:r w:rsidRPr="00602C0F">
                <w:rPr>
                  <w:color w:val="000000"/>
                </w:rPr>
                <w:t>Continuous</w:t>
              </w:r>
            </w:ins>
          </w:p>
        </w:tc>
      </w:tr>
      <w:tr w:rsidR="00AC445F" w:rsidRPr="00D47768" w14:paraId="0AD18D5B" w14:textId="77777777" w:rsidTr="273D46FD">
        <w:trPr>
          <w:trHeight w:val="300"/>
          <w:jc w:val="center"/>
          <w:ins w:id="755"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tcPr>
          <w:p w14:paraId="6169A3FA" w14:textId="77777777" w:rsidR="00AC445F" w:rsidRPr="00602C0F" w:rsidRDefault="00AC445F">
            <w:pPr>
              <w:jc w:val="center"/>
              <w:rPr>
                <w:ins w:id="756" w:author="ERCOT" w:date="2025-11-07T11:52:00Z" w16du:dateUtc="2025-11-07T17:52:00Z"/>
                <w:color w:val="000000"/>
              </w:rPr>
            </w:pPr>
            <w:ins w:id="757" w:author="ERCOT" w:date="2025-11-07T11:52:00Z" w16du:dateUtc="2025-11-07T17:52:00Z">
              <w:r w:rsidRPr="00602C0F">
                <w:rPr>
                  <w:color w:val="000000"/>
                </w:rPr>
                <w:t>0.80 ≤ V &lt; 0.90</w:t>
              </w:r>
            </w:ins>
          </w:p>
        </w:tc>
        <w:tc>
          <w:tcPr>
            <w:tcW w:w="0" w:type="dxa"/>
            <w:shd w:val="clear" w:color="auto" w:fill="DEEAF6"/>
          </w:tcPr>
          <w:p w14:paraId="2CC4893C"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758" w:author="ERCOT" w:date="2025-11-07T11:52:00Z" w16du:dateUtc="2025-11-07T17:52:00Z"/>
                <w:color w:val="000000"/>
              </w:rPr>
            </w:pPr>
            <w:ins w:id="759" w:author="ERCOT" w:date="2025-11-07T11:52:00Z" w16du:dateUtc="2025-11-07T17:52:00Z">
              <w:r w:rsidRPr="00602C0F">
                <w:rPr>
                  <w:color w:val="000000"/>
                </w:rPr>
                <w:t>2.0</w:t>
              </w:r>
            </w:ins>
          </w:p>
        </w:tc>
      </w:tr>
      <w:tr w:rsidR="00AC445F" w:rsidRPr="00D47768" w14:paraId="6C2DB96B" w14:textId="77777777" w:rsidTr="273D46FD">
        <w:trPr>
          <w:trHeight w:val="300"/>
          <w:jc w:val="center"/>
          <w:ins w:id="760"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tcPr>
          <w:p w14:paraId="24288545" w14:textId="77777777" w:rsidR="00AC445F" w:rsidRPr="00602C0F" w:rsidRDefault="00AC445F">
            <w:pPr>
              <w:jc w:val="center"/>
              <w:rPr>
                <w:ins w:id="761" w:author="ERCOT" w:date="2025-11-07T11:52:00Z" w16du:dateUtc="2025-11-07T17:52:00Z"/>
                <w:color w:val="000000"/>
              </w:rPr>
            </w:pPr>
            <w:ins w:id="762" w:author="ERCOT" w:date="2025-11-07T11:52:00Z" w16du:dateUtc="2025-11-07T17:52:00Z">
              <w:r w:rsidRPr="00602C0F">
                <w:rPr>
                  <w:color w:val="000000"/>
                </w:rPr>
                <w:t>0.50 ≤ V &lt; 0.80</w:t>
              </w:r>
            </w:ins>
          </w:p>
        </w:tc>
        <w:tc>
          <w:tcPr>
            <w:tcW w:w="0" w:type="dxa"/>
            <w:shd w:val="clear" w:color="auto" w:fill="DEEAF6"/>
          </w:tcPr>
          <w:p w14:paraId="418D7E29"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763" w:author="ERCOT" w:date="2025-11-07T11:52:00Z" w16du:dateUtc="2025-11-07T17:52:00Z"/>
                <w:color w:val="000000"/>
              </w:rPr>
            </w:pPr>
            <w:ins w:id="764" w:author="ERCOT" w:date="2025-11-07T11:52:00Z" w16du:dateUtc="2025-11-07T17:52:00Z">
              <w:r w:rsidRPr="00602C0F">
                <w:rPr>
                  <w:color w:val="000000"/>
                </w:rPr>
                <w:t>0.5</w:t>
              </w:r>
            </w:ins>
          </w:p>
        </w:tc>
      </w:tr>
      <w:tr w:rsidR="00AC445F" w:rsidRPr="00D47768" w14:paraId="39B88487" w14:textId="77777777" w:rsidTr="273D46FD">
        <w:trPr>
          <w:trHeight w:val="300"/>
          <w:jc w:val="center"/>
          <w:ins w:id="765"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tcPr>
          <w:p w14:paraId="312F2580" w14:textId="77777777" w:rsidR="00AC445F" w:rsidRPr="00602C0F" w:rsidRDefault="00AC445F">
            <w:pPr>
              <w:jc w:val="center"/>
              <w:rPr>
                <w:ins w:id="766" w:author="ERCOT" w:date="2025-11-07T11:52:00Z" w16du:dateUtc="2025-11-07T17:52:00Z"/>
                <w:color w:val="000000"/>
              </w:rPr>
            </w:pPr>
            <w:ins w:id="767" w:author="ERCOT" w:date="2025-11-07T11:52:00Z" w16du:dateUtc="2025-11-07T17:52:00Z">
              <w:r w:rsidRPr="00602C0F">
                <w:rPr>
                  <w:color w:val="000000"/>
                </w:rPr>
                <w:t>0.</w:t>
              </w:r>
              <w:r>
                <w:rPr>
                  <w:color w:val="000000"/>
                </w:rPr>
                <w:t>2</w:t>
              </w:r>
              <w:r w:rsidRPr="00602C0F">
                <w:rPr>
                  <w:color w:val="000000"/>
                </w:rPr>
                <w:t>0 ≤ V &lt; 0.</w:t>
              </w:r>
              <w:r>
                <w:rPr>
                  <w:color w:val="000000"/>
                </w:rPr>
                <w:t>5</w:t>
              </w:r>
              <w:r w:rsidRPr="00602C0F">
                <w:rPr>
                  <w:color w:val="000000"/>
                </w:rPr>
                <w:t>0</w:t>
              </w:r>
            </w:ins>
          </w:p>
        </w:tc>
        <w:tc>
          <w:tcPr>
            <w:tcW w:w="0" w:type="dxa"/>
            <w:shd w:val="clear" w:color="auto" w:fill="DEEAF6"/>
          </w:tcPr>
          <w:p w14:paraId="78BE5B11"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768" w:author="ERCOT" w:date="2025-11-07T11:52:00Z" w16du:dateUtc="2025-11-07T17:52:00Z"/>
                <w:color w:val="000000"/>
              </w:rPr>
            </w:pPr>
            <w:ins w:id="769" w:author="ERCOT" w:date="2025-11-07T11:52:00Z" w16du:dateUtc="2025-11-07T17:52:00Z">
              <w:r w:rsidRPr="00602C0F">
                <w:rPr>
                  <w:color w:val="000000"/>
                </w:rPr>
                <w:t>0.</w:t>
              </w:r>
              <w:r>
                <w:rPr>
                  <w:color w:val="000000"/>
                </w:rPr>
                <w:t>25</w:t>
              </w:r>
            </w:ins>
          </w:p>
        </w:tc>
      </w:tr>
      <w:tr w:rsidR="00AC445F" w:rsidRPr="00D47768" w14:paraId="3BC05295" w14:textId="77777777" w:rsidTr="273D46FD">
        <w:trPr>
          <w:trHeight w:val="300"/>
          <w:jc w:val="center"/>
          <w:ins w:id="770" w:author="ERCOT" w:date="2025-11-07T11:52:00Z"/>
        </w:trPr>
        <w:tc>
          <w:tcPr>
            <w:cnfStyle w:val="001000000000" w:firstRow="0" w:lastRow="0" w:firstColumn="1" w:lastColumn="0" w:oddVBand="0" w:evenVBand="0" w:oddHBand="0" w:evenHBand="0" w:firstRowFirstColumn="0" w:firstRowLastColumn="0" w:lastRowFirstColumn="0" w:lastRowLastColumn="0"/>
            <w:tcW w:w="0" w:type="dxa"/>
            <w:shd w:val="clear" w:color="auto" w:fill="DEEAF6"/>
            <w:noWrap/>
          </w:tcPr>
          <w:p w14:paraId="76C0F180" w14:textId="77777777" w:rsidR="00AC445F" w:rsidRPr="00602C0F" w:rsidRDefault="00AC445F">
            <w:pPr>
              <w:jc w:val="center"/>
              <w:rPr>
                <w:ins w:id="771" w:author="ERCOT" w:date="2025-11-07T11:52:00Z" w16du:dateUtc="2025-11-07T17:52:00Z"/>
                <w:color w:val="000000"/>
              </w:rPr>
            </w:pPr>
            <w:ins w:id="772" w:author="ERCOT" w:date="2025-11-07T11:52:00Z" w16du:dateUtc="2025-11-07T17:52:00Z">
              <w:r>
                <w:rPr>
                  <w:color w:val="000000"/>
                </w:rPr>
                <w:t>V &lt; 0.20</w:t>
              </w:r>
            </w:ins>
          </w:p>
        </w:tc>
        <w:tc>
          <w:tcPr>
            <w:tcW w:w="0" w:type="dxa"/>
            <w:shd w:val="clear" w:color="auto" w:fill="DEEAF6"/>
          </w:tcPr>
          <w:p w14:paraId="62FDC01F" w14:textId="77777777" w:rsidR="00AC445F" w:rsidRPr="00602C0F" w:rsidRDefault="00AC445F">
            <w:pPr>
              <w:jc w:val="center"/>
              <w:cnfStyle w:val="000000000000" w:firstRow="0" w:lastRow="0" w:firstColumn="0" w:lastColumn="0" w:oddVBand="0" w:evenVBand="0" w:oddHBand="0" w:evenHBand="0" w:firstRowFirstColumn="0" w:firstRowLastColumn="0" w:lastRowFirstColumn="0" w:lastRowLastColumn="0"/>
              <w:rPr>
                <w:ins w:id="773" w:author="ERCOT" w:date="2025-11-07T11:52:00Z" w16du:dateUtc="2025-11-07T17:52:00Z"/>
                <w:color w:val="000000"/>
              </w:rPr>
            </w:pPr>
            <w:ins w:id="774" w:author="ERCOT" w:date="2025-11-07T11:52:00Z" w16du:dateUtc="2025-11-07T17:52:00Z">
              <w:r>
                <w:rPr>
                  <w:color w:val="000000"/>
                </w:rPr>
                <w:t>0.15</w:t>
              </w:r>
            </w:ins>
          </w:p>
        </w:tc>
      </w:tr>
    </w:tbl>
    <w:p w14:paraId="4445D5DC" w14:textId="7FDFFE3F" w:rsidR="00AC445F" w:rsidRDefault="00E518BA" w:rsidP="00E518BA">
      <w:pPr>
        <w:spacing w:before="240" w:after="240"/>
        <w:ind w:left="1440" w:hanging="720"/>
        <w:rPr>
          <w:ins w:id="775" w:author="ERCOT" w:date="2025-11-07T11:52:00Z" w16du:dateUtc="2025-11-07T17:52:00Z"/>
        </w:rPr>
      </w:pPr>
      <w:ins w:id="776" w:author="ERCOT" w:date="2025-12-18T12:18:00Z" w16du:dateUtc="2025-12-18T18:18:00Z">
        <w:r>
          <w:t>(a)</w:t>
        </w:r>
        <w:r>
          <w:tab/>
        </w:r>
      </w:ins>
      <w:ins w:id="777" w:author="ERCOT" w:date="2025-11-07T11:52:00Z" w16du:dateUtc="2025-11-07T17:52:00Z">
        <w:r w:rsidR="00AC445F">
          <w:t>When voltage at the Service Delivery Point or, if the L</w:t>
        </w:r>
      </w:ins>
      <w:ins w:id="778" w:author="DCC 020926" w:date="2026-02-09T13:29:00Z" w16du:dateUtc="2026-02-09T19:29:00Z">
        <w:r w:rsidR="00CE2C69">
          <w:t>arge</w:t>
        </w:r>
      </w:ins>
      <w:ins w:id="779" w:author="ERCOT" w:date="2025-11-07T11:52:00Z" w16du:dateUtc="2025-11-07T17:52:00Z">
        <w:del w:id="780" w:author="DCC 020926" w:date="2026-02-09T13:29:00Z" w16du:dateUtc="2026-02-09T19:29:00Z">
          <w:r w:rsidR="00AC445F" w:rsidDel="00CE2C69">
            <w:delText>E</w:delText>
          </w:r>
        </w:del>
      </w:ins>
      <w:ins w:id="781" w:author="DCC 020926" w:date="2026-02-09T13:29:00Z" w16du:dateUtc="2026-02-09T19:29:00Z">
        <w:r w:rsidR="00CE2C69">
          <w:t xml:space="preserve"> </w:t>
        </w:r>
      </w:ins>
      <w:ins w:id="782" w:author="ERCOT" w:date="2025-11-07T11:52:00Z" w16du:dateUtc="2025-11-07T17:52:00Z">
        <w:r w:rsidR="00AC445F">
          <w:t>L</w:t>
        </w:r>
      </w:ins>
      <w:ins w:id="783" w:author="DCC 020926" w:date="2026-02-09T13:29:00Z" w16du:dateUtc="2026-02-09T19:29:00Z">
        <w:r w:rsidR="00CE2C69">
          <w:t>oad</w:t>
        </w:r>
      </w:ins>
      <w:ins w:id="784" w:author="ERCOT" w:date="2025-11-07T11:52:00Z" w16du:dateUtc="2025-11-07T17:52:00Z">
        <w:r w:rsidR="00AC445F">
          <w:t xml:space="preserve"> co-located with a Generation Resource or Energy Storage Resource, at the POIB, remains within the continuous operating range in Table A during a disturbance or exceeds 1.1 per unit and remains below 1.2 per unit for less than 2 seconds for an overvoltage condition, the L</w:t>
        </w:r>
      </w:ins>
      <w:ins w:id="785" w:author="DCC 020926" w:date="2026-02-09T13:36:00Z" w16du:dateUtc="2026-02-09T19:36:00Z">
        <w:r w:rsidR="00CE2C69">
          <w:t>arge</w:t>
        </w:r>
      </w:ins>
      <w:ins w:id="786" w:author="ERCOT" w:date="2025-11-07T11:52:00Z" w16du:dateUtc="2025-11-07T17:52:00Z">
        <w:del w:id="787" w:author="DCC 020926" w:date="2026-02-09T13:36:00Z" w16du:dateUtc="2026-02-09T19:36:00Z">
          <w:r w:rsidR="00AC445F" w:rsidDel="00CE2C69">
            <w:delText>E</w:delText>
          </w:r>
        </w:del>
      </w:ins>
      <w:ins w:id="788" w:author="DCC 020926" w:date="2026-02-09T13:36:00Z" w16du:dateUtc="2026-02-09T19:36:00Z">
        <w:r w:rsidR="00CE2C69">
          <w:t xml:space="preserve"> </w:t>
        </w:r>
      </w:ins>
      <w:ins w:id="789" w:author="ERCOT" w:date="2025-11-07T11:52:00Z" w16du:dateUtc="2025-11-07T17:52:00Z">
        <w:r w:rsidR="00AC445F">
          <w:t>L</w:t>
        </w:r>
      </w:ins>
      <w:ins w:id="790" w:author="DCC 020926" w:date="2026-02-09T13:36:00Z" w16du:dateUtc="2026-02-09T19:36:00Z">
        <w:r w:rsidR="00CE2C69">
          <w:t>oad</w:t>
        </w:r>
      </w:ins>
      <w:ins w:id="791" w:author="ERCOT" w:date="2025-11-07T11:52:00Z" w16du:dateUtc="2025-11-07T17:52:00Z">
        <w:r w:rsidR="00AC445F">
          <w:t xml:space="preserve"> shall continue consuming active power from the grid at the pre-disturbance level during the disturbance.</w:t>
        </w:r>
      </w:ins>
    </w:p>
    <w:p w14:paraId="5D4604DD" w14:textId="2DB5016A" w:rsidR="00AC445F" w:rsidRDefault="00E518BA" w:rsidP="00E518BA">
      <w:pPr>
        <w:spacing w:after="240"/>
        <w:ind w:left="1440" w:hanging="720"/>
        <w:rPr>
          <w:ins w:id="792" w:author="ERCOT" w:date="2025-11-07T11:52:00Z" w16du:dateUtc="2025-11-07T17:52:00Z"/>
        </w:rPr>
      </w:pPr>
      <w:ins w:id="793" w:author="ERCOT" w:date="2025-12-18T12:17:00Z">
        <w:r>
          <w:t>(b)</w:t>
        </w:r>
        <w:r>
          <w:tab/>
        </w:r>
      </w:ins>
      <w:ins w:id="794" w:author="ERCOT" w:date="2025-11-07T11:52:00Z">
        <w:r w:rsidR="00AC445F">
          <w:t>When voltage at the Service Delivery Point or POIB falls below 0.9 per unit but remains above 0.8 per unit and then returns to above 0.9 per unit within 2 seconds, the L</w:t>
        </w:r>
      </w:ins>
      <w:ins w:id="795" w:author="DCC 020926" w:date="2026-02-09T13:29:00Z" w16du:dateUtc="2026-02-09T19:29:00Z">
        <w:r w:rsidR="00CE2C69">
          <w:t>arge</w:t>
        </w:r>
      </w:ins>
      <w:ins w:id="796" w:author="ERCOT" w:date="2025-11-07T11:52:00Z">
        <w:del w:id="797" w:author="DCC 020926" w:date="2026-02-09T13:29:00Z" w16du:dateUtc="2026-02-09T19:29:00Z">
          <w:r w:rsidR="00AC445F" w:rsidDel="00CE2C69">
            <w:delText>E</w:delText>
          </w:r>
        </w:del>
      </w:ins>
      <w:ins w:id="798" w:author="DCC 020926" w:date="2026-02-09T13:29:00Z" w16du:dateUtc="2026-02-09T19:29:00Z">
        <w:r w:rsidR="00CE2C69">
          <w:t xml:space="preserve"> </w:t>
        </w:r>
      </w:ins>
      <w:ins w:id="799" w:author="ERCOT" w:date="2025-11-07T11:52:00Z">
        <w:r w:rsidR="00AC445F">
          <w:t>L</w:t>
        </w:r>
      </w:ins>
      <w:ins w:id="800" w:author="DCC 020926" w:date="2026-02-09T13:29:00Z" w16du:dateUtc="2026-02-09T19:29:00Z">
        <w:r w:rsidR="00CE2C69">
          <w:t>oad</w:t>
        </w:r>
      </w:ins>
      <w:ins w:id="801" w:author="ERCOT" w:date="2025-11-07T11:52:00Z">
        <w:r w:rsidR="00AC445F">
          <w:t xml:space="preserve"> shall continue consuming active power from the grid during the low voltage condition. In such cases, the L</w:t>
        </w:r>
      </w:ins>
      <w:ins w:id="802" w:author="DCC 020926" w:date="2026-02-09T13:29:00Z" w16du:dateUtc="2026-02-09T19:29:00Z">
        <w:r w:rsidR="00CE2C69">
          <w:t>arge</w:t>
        </w:r>
      </w:ins>
      <w:ins w:id="803" w:author="ERCOT" w:date="2025-11-07T11:52:00Z">
        <w:del w:id="804" w:author="DCC 020926" w:date="2026-02-09T13:29:00Z" w16du:dateUtc="2026-02-09T19:29:00Z">
          <w:r w:rsidR="00AC445F" w:rsidDel="00CE2C69">
            <w:delText>E</w:delText>
          </w:r>
        </w:del>
      </w:ins>
      <w:ins w:id="805" w:author="DCC 020926" w:date="2026-02-09T13:29:00Z" w16du:dateUtc="2026-02-09T19:29:00Z">
        <w:r w:rsidR="00CE2C69">
          <w:t xml:space="preserve"> </w:t>
        </w:r>
      </w:ins>
      <w:ins w:id="806" w:author="ERCOT" w:date="2025-11-07T11:52:00Z">
        <w:r w:rsidR="00AC445F">
          <w:t>L</w:t>
        </w:r>
      </w:ins>
      <w:ins w:id="807" w:author="DCC 020926" w:date="2026-02-09T13:29:00Z" w16du:dateUtc="2026-02-09T19:29:00Z">
        <w:r w:rsidR="00CE2C69">
          <w:t>oad</w:t>
        </w:r>
      </w:ins>
      <w:ins w:id="808" w:author="ERCOT" w:date="2025-11-07T11:52:00Z">
        <w:r w:rsidR="00AC445F">
          <w:t xml:space="preserve"> may reduce its active power consumption proportional to the voltage drop but shall return to 90% of its pre-disturbance consumption level from the grid within </w:t>
        </w:r>
      </w:ins>
      <w:ins w:id="809" w:author="ERCOT 013026" w:date="2026-01-26T16:06:00Z">
        <w:r w:rsidR="1795AD7B">
          <w:t>two</w:t>
        </w:r>
      </w:ins>
      <w:ins w:id="810" w:author="ERCOT" w:date="2025-11-07T11:52:00Z">
        <w:del w:id="811" w:author="ERCOT 013026" w:date="2026-01-26T16:06:00Z">
          <w:r w:rsidDel="00AC445F">
            <w:delText>one</w:delText>
          </w:r>
        </w:del>
        <w:r w:rsidR="00AC445F">
          <w:t xml:space="preserve"> second</w:t>
        </w:r>
      </w:ins>
      <w:ins w:id="812" w:author="ERCOT 013026" w:date="2026-01-26T16:06:00Z">
        <w:r w:rsidR="0BF3FB98">
          <w:t>s</w:t>
        </w:r>
      </w:ins>
      <w:ins w:id="813" w:author="ERCOT" w:date="2025-11-07T11:52:00Z">
        <w:r w:rsidR="00AC445F">
          <w:t xml:space="preserve"> of voltage at the Service Delivery Point or POIB returning to above 0.9 per unit.</w:t>
        </w:r>
      </w:ins>
    </w:p>
    <w:p w14:paraId="367379F2" w14:textId="67F35F1A" w:rsidR="00AC445F" w:rsidRDefault="00E518BA" w:rsidP="00E518BA">
      <w:pPr>
        <w:spacing w:after="240"/>
        <w:ind w:left="1440" w:hanging="720"/>
        <w:rPr>
          <w:ins w:id="814" w:author="ERCOT" w:date="2025-11-07T11:52:00Z" w16du:dateUtc="2025-11-07T17:52:00Z"/>
        </w:rPr>
      </w:pPr>
      <w:ins w:id="815" w:author="ERCOT" w:date="2025-12-18T12:17:00Z">
        <w:r>
          <w:t>(c)</w:t>
        </w:r>
        <w:r>
          <w:tab/>
        </w:r>
      </w:ins>
      <w:ins w:id="816" w:author="ERCOT" w:date="2025-11-07T11:52:00Z">
        <w:r w:rsidR="00AC445F">
          <w:t>For any voltage condition at the Service Delivery Point or POIB that a</w:t>
        </w:r>
        <w:del w:id="817" w:author="DCC 020926" w:date="2026-02-09T13:30:00Z" w16du:dateUtc="2026-02-09T19:30:00Z">
          <w:r w:rsidR="00AC445F" w:rsidDel="00CE2C69">
            <w:delText>n</w:delText>
          </w:r>
        </w:del>
        <w:r w:rsidR="00AC445F">
          <w:t xml:space="preserve"> L</w:t>
        </w:r>
      </w:ins>
      <w:ins w:id="818" w:author="DCC 020926" w:date="2026-02-09T13:30:00Z" w16du:dateUtc="2026-02-09T19:30:00Z">
        <w:r w:rsidR="00CE2C69">
          <w:t>arge</w:t>
        </w:r>
      </w:ins>
      <w:ins w:id="819" w:author="ERCOT" w:date="2025-11-07T11:52:00Z">
        <w:del w:id="820" w:author="DCC 020926" w:date="2026-02-09T13:30:00Z" w16du:dateUtc="2026-02-09T19:30:00Z">
          <w:r w:rsidR="00AC445F" w:rsidDel="00CE2C69">
            <w:delText>E</w:delText>
          </w:r>
        </w:del>
      </w:ins>
      <w:ins w:id="821" w:author="DCC 020926" w:date="2026-02-09T13:30:00Z" w16du:dateUtc="2026-02-09T19:30:00Z">
        <w:r w:rsidR="00CE2C69">
          <w:t xml:space="preserve"> </w:t>
        </w:r>
      </w:ins>
      <w:ins w:id="822" w:author="ERCOT" w:date="2025-11-07T11:52:00Z">
        <w:r w:rsidR="00AC445F">
          <w:t>L</w:t>
        </w:r>
      </w:ins>
      <w:ins w:id="823" w:author="DCC 020926" w:date="2026-02-09T13:30:00Z" w16du:dateUtc="2026-02-09T19:30:00Z">
        <w:r w:rsidR="00CE2C69">
          <w:t>oad</w:t>
        </w:r>
      </w:ins>
      <w:ins w:id="824" w:author="ERCOT" w:date="2025-11-07T11:52:00Z">
        <w:r w:rsidR="00AC445F">
          <w:t xml:space="preserve"> is required to ride-through and involves a voltage condition below 0.8 per unit, the L</w:t>
        </w:r>
      </w:ins>
      <w:ins w:id="825" w:author="DCC 020926" w:date="2026-02-09T13:30:00Z" w16du:dateUtc="2026-02-09T19:30:00Z">
        <w:r w:rsidR="00CE2C69">
          <w:t>arge</w:t>
        </w:r>
      </w:ins>
      <w:ins w:id="826" w:author="ERCOT" w:date="2025-11-07T11:52:00Z">
        <w:del w:id="827" w:author="DCC 020926" w:date="2026-02-09T13:30:00Z" w16du:dateUtc="2026-02-09T19:30:00Z">
          <w:r w:rsidR="00AC445F" w:rsidDel="00CE2C69">
            <w:delText>E</w:delText>
          </w:r>
        </w:del>
      </w:ins>
      <w:ins w:id="828" w:author="DCC 020926" w:date="2026-02-09T13:30:00Z" w16du:dateUtc="2026-02-09T19:30:00Z">
        <w:r w:rsidR="00CE2C69">
          <w:t xml:space="preserve"> </w:t>
        </w:r>
      </w:ins>
      <w:ins w:id="829" w:author="ERCOT" w:date="2025-11-07T11:52:00Z">
        <w:r w:rsidR="00AC445F">
          <w:t>L</w:t>
        </w:r>
      </w:ins>
      <w:ins w:id="830" w:author="DCC 020926" w:date="2026-02-09T13:30:00Z" w16du:dateUtc="2026-02-09T19:30:00Z">
        <w:r w:rsidR="00CE2C69">
          <w:t>oad</w:t>
        </w:r>
      </w:ins>
      <w:ins w:id="831" w:author="ERCOT" w:date="2025-11-07T11:52:00Z">
        <w:r w:rsidR="00AC445F">
          <w:t xml:space="preserve"> may decrease active power consumption from the grid but shall return to at least 90% of its pre-disturbance consumption level from the grid within </w:t>
        </w:r>
      </w:ins>
      <w:ins w:id="832" w:author="ERCOT 013026" w:date="2026-01-26T16:07:00Z">
        <w:r w:rsidR="7F887AE0">
          <w:t>two</w:t>
        </w:r>
      </w:ins>
      <w:ins w:id="833" w:author="ERCOT" w:date="2025-11-07T11:52:00Z">
        <w:del w:id="834" w:author="ERCOT 013026" w:date="2026-01-26T16:07:00Z">
          <w:r w:rsidDel="00AC445F">
            <w:delText>one</w:delText>
          </w:r>
        </w:del>
        <w:r w:rsidR="00AC445F">
          <w:t xml:space="preserve"> second</w:t>
        </w:r>
      </w:ins>
      <w:ins w:id="835" w:author="ERCOT 013026" w:date="2026-01-26T16:07:00Z">
        <w:r w:rsidR="4EDA294E">
          <w:t>s</w:t>
        </w:r>
      </w:ins>
      <w:ins w:id="836" w:author="ERCOT" w:date="2025-11-07T11:52:00Z">
        <w:r w:rsidR="00AC445F">
          <w:t xml:space="preserve"> of voltage at the Service Delivery Point or POIB returning </w:t>
        </w:r>
        <w:r w:rsidR="00AC445F">
          <w:lastRenderedPageBreak/>
          <w:t>to above 0.90 per unit. Additional performance requirements for the allowable reduction of consumption in active power when voltage drops below 0.8 per unit are defined as follows:</w:t>
        </w:r>
      </w:ins>
    </w:p>
    <w:p w14:paraId="0B93C737" w14:textId="0FEA3E66" w:rsidR="00AC445F" w:rsidRDefault="00E518BA" w:rsidP="00E518BA">
      <w:pPr>
        <w:spacing w:after="240"/>
        <w:ind w:left="2160" w:hanging="720"/>
        <w:rPr>
          <w:ins w:id="837" w:author="ERCOT" w:date="2025-11-07T11:52:00Z" w16du:dateUtc="2025-11-07T17:52:00Z"/>
        </w:rPr>
      </w:pPr>
      <w:ins w:id="838" w:author="ERCOT" w:date="2025-12-18T12:18:00Z" w16du:dateUtc="2025-12-18T18:18:00Z">
        <w:r>
          <w:t>(i)</w:t>
        </w:r>
        <w:r>
          <w:tab/>
        </w:r>
      </w:ins>
      <w:ins w:id="839" w:author="ERCOT" w:date="2025-11-07T11:52:00Z" w16du:dateUtc="2025-11-07T17:52:00Z">
        <w:r w:rsidR="00AC445F">
          <w:t>For any L</w:t>
        </w:r>
      </w:ins>
      <w:ins w:id="840" w:author="DCC 020926" w:date="2026-02-09T13:30:00Z" w16du:dateUtc="2026-02-09T19:30:00Z">
        <w:r w:rsidR="00CE2C69">
          <w:t>arge</w:t>
        </w:r>
      </w:ins>
      <w:ins w:id="841" w:author="ERCOT" w:date="2025-11-07T11:52:00Z" w16du:dateUtc="2025-11-07T17:52:00Z">
        <w:del w:id="842" w:author="DCC 020926" w:date="2026-02-09T13:30:00Z" w16du:dateUtc="2026-02-09T19:30:00Z">
          <w:r w:rsidR="00AC445F" w:rsidDel="00CE2C69">
            <w:delText>E</w:delText>
          </w:r>
        </w:del>
      </w:ins>
      <w:ins w:id="843" w:author="DCC 020926" w:date="2026-02-09T13:30:00Z" w16du:dateUtc="2026-02-09T19:30:00Z">
        <w:r w:rsidR="00CE2C69">
          <w:t xml:space="preserve"> </w:t>
        </w:r>
      </w:ins>
      <w:ins w:id="844" w:author="ERCOT" w:date="2025-11-07T11:52:00Z" w16du:dateUtc="2025-11-07T17:52:00Z">
        <w:r w:rsidR="00AC445F">
          <w:t>L</w:t>
        </w:r>
      </w:ins>
      <w:ins w:id="845" w:author="DCC 020926" w:date="2026-02-09T13:30:00Z" w16du:dateUtc="2026-02-09T19:30:00Z">
        <w:r w:rsidR="00CE2C69">
          <w:t>oad</w:t>
        </w:r>
      </w:ins>
      <w:ins w:id="846" w:author="ERCOT" w:date="2025-11-07T11:52:00Z" w16du:dateUtc="2025-11-07T17:52:00Z">
        <w:r w:rsidR="00AC445F">
          <w:t xml:space="preserve"> that satisfies the requirements in </w:t>
        </w:r>
      </w:ins>
      <w:ins w:id="847" w:author="ERCOT 013026" w:date="2026-01-28T11:55:00Z" w16du:dateUtc="2026-01-28T17:55:00Z">
        <w:r w:rsidR="00456453">
          <w:t xml:space="preserve">Planning Guide Section </w:t>
        </w:r>
        <w:r w:rsidR="00C34634">
          <w:t>9.5</w:t>
        </w:r>
      </w:ins>
      <w:ins w:id="848" w:author="ERCOT 013026" w:date="2026-01-30T09:53:00Z" w16du:dateUtc="2026-01-30T15:53:00Z">
        <w:r w:rsidR="00D21416">
          <w:t xml:space="preserve">, </w:t>
        </w:r>
        <w:r w:rsidR="00D21416" w:rsidRPr="00D21416">
          <w:t>Interconnection Agreements and Responsibilities</w:t>
        </w:r>
        <w:r w:rsidR="00D21416">
          <w:t>,</w:t>
        </w:r>
      </w:ins>
      <w:ins w:id="849" w:author="ERCOT" w:date="2025-11-13T18:24:00Z" w16du:dateUtc="2025-11-14T00:24:00Z">
        <w:del w:id="850" w:author="ERCOT 013026" w:date="2026-01-28T11:55:00Z" w16du:dateUtc="2026-01-28T17:55:00Z">
          <w:r w:rsidR="00AC445F" w:rsidDel="0089272D">
            <w:delText xml:space="preserve">paragraph </w:delText>
          </w:r>
        </w:del>
      </w:ins>
      <w:ins w:id="851" w:author="ERCOT" w:date="2025-11-07T11:52:00Z" w16du:dateUtc="2025-11-07T17:52:00Z">
        <w:del w:id="852" w:author="ERCOT 013026" w:date="2026-01-28T11:55:00Z" w16du:dateUtc="2026-01-28T17:55:00Z">
          <w:r w:rsidR="00AC445F" w:rsidDel="0089272D">
            <w:delText>(1)(b)</w:delText>
          </w:r>
        </w:del>
      </w:ins>
      <w:ins w:id="853" w:author="ERCOT" w:date="2025-11-13T18:24:00Z" w16du:dateUtc="2025-11-14T00:24:00Z">
        <w:del w:id="854" w:author="ERCOT 013026" w:date="2026-01-28T11:55:00Z" w16du:dateUtc="2026-01-28T17:55:00Z">
          <w:r w:rsidR="00AC445F" w:rsidDel="0089272D">
            <w:delText xml:space="preserve"> above</w:delText>
          </w:r>
        </w:del>
      </w:ins>
      <w:ins w:id="855" w:author="ERCOT" w:date="2025-11-07T11:52:00Z" w16du:dateUtc="2025-11-07T17:52:00Z">
        <w:r w:rsidR="00AC445F">
          <w:t xml:space="preserve"> after </w:t>
        </w:r>
      </w:ins>
      <w:ins w:id="856" w:author="DCC 020926" w:date="2026-02-09T13:30:00Z" w16du:dateUtc="2026-02-09T19:30:00Z">
        <w:r w:rsidR="00CE2C69">
          <w:t>January 1, 2027</w:t>
        </w:r>
      </w:ins>
      <w:ins w:id="857" w:author="ERCOT" w:date="2025-11-07T11:52:00Z" w16du:dateUtc="2025-11-07T17:52:00Z">
        <w:del w:id="858" w:author="DCC 020926" w:date="2026-02-09T13:30:00Z" w16du:dateUtc="2026-02-09T19:30:00Z">
          <w:r w:rsidR="00AC445F" w:rsidRPr="00C77315" w:rsidDel="00CE2C69">
            <w:delText>November 1</w:delText>
          </w:r>
          <w:r w:rsidR="00AC445F" w:rsidDel="00CE2C69">
            <w:delText>4</w:delText>
          </w:r>
          <w:r w:rsidR="00AC445F" w:rsidRPr="00C77315" w:rsidDel="00CE2C69">
            <w:delText>, 2025</w:delText>
          </w:r>
        </w:del>
        <w:r w:rsidR="00AC445F" w:rsidRPr="00C77315">
          <w:t xml:space="preserve"> but on or before J</w:t>
        </w:r>
      </w:ins>
      <w:ins w:id="859" w:author="DCC 020926" w:date="2026-02-09T15:16:00Z" w16du:dateUtc="2026-02-09T21:16:00Z">
        <w:r w:rsidR="00556C39">
          <w:t>une</w:t>
        </w:r>
      </w:ins>
      <w:ins w:id="860" w:author="ERCOT" w:date="2025-11-07T11:52:00Z" w16du:dateUtc="2025-11-07T17:52:00Z">
        <w:del w:id="861" w:author="DCC 020926" w:date="2026-02-09T15:16:00Z" w16du:dateUtc="2026-02-09T21:16:00Z">
          <w:r w:rsidR="00AC445F" w:rsidRPr="00C77315" w:rsidDel="00556C39">
            <w:delText>anuary</w:delText>
          </w:r>
        </w:del>
        <w:r w:rsidR="00AC445F" w:rsidRPr="00C77315">
          <w:t xml:space="preserve"> 1, 2028</w:t>
        </w:r>
        <w:r w:rsidR="00AC445F">
          <w:t>, if the L</w:t>
        </w:r>
      </w:ins>
      <w:ins w:id="862" w:author="DCC 020926" w:date="2026-02-09T13:30:00Z" w16du:dateUtc="2026-02-09T19:30:00Z">
        <w:r w:rsidR="00CE2C69">
          <w:t>arge</w:t>
        </w:r>
      </w:ins>
      <w:ins w:id="863" w:author="ERCOT" w:date="2025-11-07T11:52:00Z" w16du:dateUtc="2025-11-07T17:52:00Z">
        <w:del w:id="864" w:author="DCC 020926" w:date="2026-02-09T13:30:00Z" w16du:dateUtc="2026-02-09T19:30:00Z">
          <w:r w:rsidR="00AC445F" w:rsidDel="00CE2C69">
            <w:delText>E</w:delText>
          </w:r>
        </w:del>
      </w:ins>
      <w:ins w:id="865" w:author="DCC 020926" w:date="2026-02-09T13:30:00Z" w16du:dateUtc="2026-02-09T19:30:00Z">
        <w:r w:rsidR="00CE2C69">
          <w:t xml:space="preserve"> </w:t>
        </w:r>
      </w:ins>
      <w:ins w:id="866" w:author="ERCOT" w:date="2025-11-07T11:52:00Z" w16du:dateUtc="2025-11-07T17:52:00Z">
        <w:r w:rsidR="00AC445F">
          <w:t>L</w:t>
        </w:r>
      </w:ins>
      <w:ins w:id="867" w:author="DCC 020926" w:date="2026-02-09T13:30:00Z" w16du:dateUtc="2026-02-09T19:30:00Z">
        <w:r w:rsidR="00CE2C69">
          <w:t>oad</w:t>
        </w:r>
      </w:ins>
      <w:ins w:id="868" w:author="ERCOT" w:date="2025-11-07T11:52:00Z" w16du:dateUtc="2025-11-07T17:52:00Z">
        <w:r w:rsidR="00AC445F">
          <w:t xml:space="preserve"> needs to temporarily reduce active power consumption from the grid to allow the facility to ride through the voltage disturbance in accordance with the performance requirements defined in paragraph (c) above, that reduction in active power shall be proportional to the voltage drop for any voltage between 0.8 and 0.5 per unit at the Service Delivery Point or POIB, if capable. </w:t>
        </w:r>
      </w:ins>
      <w:ins w:id="869" w:author="ERCOT" w:date="2025-11-13T18:24:00Z" w16du:dateUtc="2025-11-14T00:24:00Z">
        <w:r w:rsidR="00AC445F">
          <w:t xml:space="preserve"> </w:t>
        </w:r>
      </w:ins>
      <w:ins w:id="870" w:author="ERCOT" w:date="2025-11-07T11:52:00Z" w16du:dateUtc="2025-11-07T17:52:00Z">
        <w:r w:rsidR="00AC445F">
          <w:t>The L</w:t>
        </w:r>
      </w:ins>
      <w:ins w:id="871" w:author="DCC 020926" w:date="2026-02-09T13:30:00Z" w16du:dateUtc="2026-02-09T19:30:00Z">
        <w:r w:rsidR="00CE2C69">
          <w:t>arge</w:t>
        </w:r>
      </w:ins>
      <w:ins w:id="872" w:author="ERCOT" w:date="2025-11-07T11:52:00Z" w16du:dateUtc="2025-11-07T17:52:00Z">
        <w:del w:id="873" w:author="DCC 020926" w:date="2026-02-09T13:30:00Z" w16du:dateUtc="2026-02-09T19:30:00Z">
          <w:r w:rsidR="00AC445F" w:rsidDel="00CE2C69">
            <w:delText>E</w:delText>
          </w:r>
        </w:del>
      </w:ins>
      <w:ins w:id="874" w:author="DCC 020926" w:date="2026-02-09T13:30:00Z" w16du:dateUtc="2026-02-09T19:30:00Z">
        <w:r w:rsidR="00CE2C69">
          <w:t xml:space="preserve"> </w:t>
        </w:r>
      </w:ins>
      <w:ins w:id="875" w:author="ERCOT" w:date="2025-11-07T11:52:00Z" w16du:dateUtc="2025-11-07T17:52:00Z">
        <w:r w:rsidR="00AC445F">
          <w:t>L</w:t>
        </w:r>
      </w:ins>
      <w:ins w:id="876" w:author="DCC 020926" w:date="2026-02-09T13:30:00Z" w16du:dateUtc="2026-02-09T19:30:00Z">
        <w:r w:rsidR="00CE2C69">
          <w:t>oad</w:t>
        </w:r>
      </w:ins>
      <w:ins w:id="877" w:author="ERCOT" w:date="2025-11-07T11:52:00Z" w16du:dateUtc="2025-11-07T17:52:00Z">
        <w:r w:rsidR="00AC445F">
          <w:t xml:space="preserve"> may reduce active power consumption as much as needed for voltage drops below 0.5 per unit.</w:t>
        </w:r>
      </w:ins>
      <w:ins w:id="878" w:author="ERCOT" w:date="2025-11-13T18:24:00Z" w16du:dateUtc="2025-11-14T00:24:00Z">
        <w:r w:rsidR="00AC445F">
          <w:t xml:space="preserve"> </w:t>
        </w:r>
      </w:ins>
      <w:ins w:id="879" w:author="ERCOT" w:date="2025-11-07T11:52:00Z" w16du:dateUtc="2025-11-07T17:52:00Z">
        <w:r w:rsidR="00AC445F">
          <w:t xml:space="preserve"> If the L</w:t>
        </w:r>
      </w:ins>
      <w:ins w:id="880" w:author="DCC 020926" w:date="2026-02-09T13:30:00Z" w16du:dateUtc="2026-02-09T19:30:00Z">
        <w:r w:rsidR="00CE2C69">
          <w:t>arge</w:t>
        </w:r>
      </w:ins>
      <w:ins w:id="881" w:author="ERCOT" w:date="2025-11-07T11:52:00Z" w16du:dateUtc="2025-11-07T17:52:00Z">
        <w:del w:id="882" w:author="DCC 020926" w:date="2026-02-09T13:30:00Z" w16du:dateUtc="2026-02-09T19:30:00Z">
          <w:r w:rsidR="00AC445F" w:rsidDel="00CE2C69">
            <w:delText>E</w:delText>
          </w:r>
        </w:del>
      </w:ins>
      <w:ins w:id="883" w:author="DCC 020926" w:date="2026-02-09T13:30:00Z" w16du:dateUtc="2026-02-09T19:30:00Z">
        <w:r w:rsidR="00CE2C69">
          <w:t xml:space="preserve"> </w:t>
        </w:r>
      </w:ins>
      <w:ins w:id="884" w:author="ERCOT" w:date="2025-11-07T11:52:00Z" w16du:dateUtc="2025-11-07T17:52:00Z">
        <w:r w:rsidR="00AC445F">
          <w:t>L</w:t>
        </w:r>
      </w:ins>
      <w:ins w:id="885" w:author="DCC 020926" w:date="2026-02-09T13:30:00Z" w16du:dateUtc="2026-02-09T19:30:00Z">
        <w:r w:rsidR="00CE2C69">
          <w:t>oad</w:t>
        </w:r>
      </w:ins>
      <w:ins w:id="886" w:author="ERCOT" w:date="2025-11-07T11:52:00Z" w16du:dateUtc="2025-11-07T17:52:00Z">
        <w:r w:rsidR="00AC445F">
          <w:t xml:space="preserve"> equipment is not capable of the performance described above, then the L</w:t>
        </w:r>
      </w:ins>
      <w:ins w:id="887" w:author="DCC 020926" w:date="2026-02-09T13:30:00Z" w16du:dateUtc="2026-02-09T19:30:00Z">
        <w:r w:rsidR="00CE2C69">
          <w:t>arge</w:t>
        </w:r>
      </w:ins>
      <w:ins w:id="888" w:author="ERCOT" w:date="2025-11-07T11:52:00Z" w16du:dateUtc="2025-11-07T17:52:00Z">
        <w:del w:id="889" w:author="DCC 020926" w:date="2026-02-09T13:30:00Z" w16du:dateUtc="2026-02-09T19:30:00Z">
          <w:r w:rsidR="00AC445F" w:rsidDel="00CE2C69">
            <w:delText>E</w:delText>
          </w:r>
        </w:del>
      </w:ins>
      <w:ins w:id="890" w:author="DCC 020926" w:date="2026-02-09T13:30:00Z" w16du:dateUtc="2026-02-09T19:30:00Z">
        <w:r w:rsidR="00CE2C69">
          <w:t xml:space="preserve"> </w:t>
        </w:r>
      </w:ins>
      <w:ins w:id="891" w:author="ERCOT" w:date="2025-11-07T11:52:00Z" w16du:dateUtc="2025-11-07T17:52:00Z">
        <w:r w:rsidR="00AC445F">
          <w:t>L</w:t>
        </w:r>
      </w:ins>
      <w:ins w:id="892" w:author="DCC 020926" w:date="2026-02-09T13:30:00Z" w16du:dateUtc="2026-02-09T19:30:00Z">
        <w:r w:rsidR="00CE2C69">
          <w:t>oad</w:t>
        </w:r>
      </w:ins>
      <w:ins w:id="893" w:author="ERCOT" w:date="2025-11-07T11:52:00Z" w16du:dateUtc="2025-11-07T17:52:00Z">
        <w:r w:rsidR="00AC445F">
          <w:t xml:space="preserve"> may reduce active power consumption as much as necessary to remain connected to the grid but shall return to pre-disturbance consumption as defined in paragraph (c)</w:t>
        </w:r>
      </w:ins>
      <w:ins w:id="894" w:author="ERCOT" w:date="2025-11-13T18:24:00Z" w16du:dateUtc="2025-11-14T00:24:00Z">
        <w:r w:rsidR="00AC445F">
          <w:t xml:space="preserve"> above</w:t>
        </w:r>
      </w:ins>
      <w:ins w:id="895" w:author="ERCOT" w:date="2025-11-07T11:52:00Z" w16du:dateUtc="2025-11-07T17:52:00Z">
        <w:r w:rsidR="00AC445F">
          <w:t>.</w:t>
        </w:r>
      </w:ins>
    </w:p>
    <w:p w14:paraId="37F94019" w14:textId="63321816" w:rsidR="00AC445F" w:rsidRPr="008950BD" w:rsidRDefault="00E518BA" w:rsidP="00E518BA">
      <w:pPr>
        <w:spacing w:after="240"/>
        <w:ind w:left="2160" w:hanging="720"/>
        <w:rPr>
          <w:ins w:id="896" w:author="ERCOT" w:date="2025-11-07T11:52:00Z" w16du:dateUtc="2025-11-07T17:52:00Z"/>
        </w:rPr>
      </w:pPr>
      <w:ins w:id="897" w:author="ERCOT" w:date="2025-12-18T12:19:00Z" w16du:dateUtc="2025-12-18T18:19:00Z">
        <w:r>
          <w:t>(ii)</w:t>
        </w:r>
        <w:r>
          <w:tab/>
        </w:r>
      </w:ins>
      <w:ins w:id="898" w:author="ERCOT" w:date="2025-11-07T11:52:00Z" w16du:dateUtc="2025-11-07T17:52:00Z">
        <w:r w:rsidR="00AC445F">
          <w:t>For any L</w:t>
        </w:r>
      </w:ins>
      <w:ins w:id="899" w:author="DCC 020926" w:date="2026-02-09T13:31:00Z" w16du:dateUtc="2026-02-09T19:31:00Z">
        <w:r w:rsidR="00CE2C69">
          <w:t>arge</w:t>
        </w:r>
      </w:ins>
      <w:ins w:id="900" w:author="ERCOT" w:date="2025-11-07T11:52:00Z" w16du:dateUtc="2025-11-07T17:52:00Z">
        <w:del w:id="901" w:author="DCC 020926" w:date="2026-02-09T13:31:00Z" w16du:dateUtc="2026-02-09T19:31:00Z">
          <w:r w:rsidR="00AC445F" w:rsidDel="00CE2C69">
            <w:delText>E</w:delText>
          </w:r>
        </w:del>
      </w:ins>
      <w:ins w:id="902" w:author="DCC 020926" w:date="2026-02-09T13:31:00Z" w16du:dateUtc="2026-02-09T19:31:00Z">
        <w:r w:rsidR="00CE2C69">
          <w:t xml:space="preserve"> </w:t>
        </w:r>
      </w:ins>
      <w:ins w:id="903" w:author="ERCOT" w:date="2025-11-07T11:52:00Z" w16du:dateUtc="2025-11-07T17:52:00Z">
        <w:r w:rsidR="00AC445F">
          <w:t>L</w:t>
        </w:r>
      </w:ins>
      <w:ins w:id="904" w:author="DCC 020926" w:date="2026-02-09T13:31:00Z" w16du:dateUtc="2026-02-09T19:31:00Z">
        <w:r w:rsidR="00CE2C69">
          <w:t>oad</w:t>
        </w:r>
      </w:ins>
      <w:ins w:id="905" w:author="ERCOT" w:date="2025-11-07T11:52:00Z" w16du:dateUtc="2025-11-07T17:52:00Z">
        <w:r w:rsidR="00AC445F">
          <w:t xml:space="preserve"> that satisfies the requirements in </w:t>
        </w:r>
      </w:ins>
      <w:ins w:id="906" w:author="ERCOT 013026" w:date="2026-01-28T11:56:00Z" w16du:dateUtc="2026-01-28T17:56:00Z">
        <w:r w:rsidR="00B4193D">
          <w:t xml:space="preserve">Planning Guide Section </w:t>
        </w:r>
        <w:r w:rsidR="00AC53B9">
          <w:t>9.5</w:t>
        </w:r>
      </w:ins>
      <w:ins w:id="907" w:author="ERCOT" w:date="2025-11-13T18:24:00Z" w16du:dateUtc="2025-11-14T00:24:00Z">
        <w:del w:id="908" w:author="ERCOT 013026" w:date="2026-01-28T11:56:00Z" w16du:dateUtc="2026-01-28T17:56:00Z">
          <w:r w:rsidR="00AC445F" w:rsidDel="00AC53B9">
            <w:delText xml:space="preserve">paragraph </w:delText>
          </w:r>
        </w:del>
      </w:ins>
      <w:ins w:id="909" w:author="ERCOT" w:date="2025-11-07T11:52:00Z" w16du:dateUtc="2025-11-07T17:52:00Z">
        <w:del w:id="910" w:author="ERCOT 013026" w:date="2026-01-28T11:56:00Z" w16du:dateUtc="2026-01-28T17:56:00Z">
          <w:r w:rsidR="00AC445F" w:rsidDel="00AC53B9">
            <w:delText>(1)(b)</w:delText>
          </w:r>
        </w:del>
      </w:ins>
      <w:ins w:id="911" w:author="ERCOT" w:date="2025-11-13T18:24:00Z" w16du:dateUtc="2025-11-14T00:24:00Z">
        <w:del w:id="912" w:author="ERCOT 013026" w:date="2026-01-28T11:56:00Z" w16du:dateUtc="2026-01-28T17:56:00Z">
          <w:r w:rsidR="00AC445F" w:rsidDel="00AC53B9">
            <w:delText xml:space="preserve"> above</w:delText>
          </w:r>
        </w:del>
      </w:ins>
      <w:ins w:id="913" w:author="ERCOT 013026" w:date="2026-01-28T11:56:00Z" w16du:dateUtc="2026-01-28T17:56:00Z">
        <w:r w:rsidR="00AC53B9">
          <w:t xml:space="preserve"> </w:t>
        </w:r>
      </w:ins>
      <w:ins w:id="914" w:author="ERCOT" w:date="2025-11-07T11:52:00Z" w16du:dateUtc="2025-11-07T17:52:00Z">
        <w:del w:id="915" w:author="ERCOT 013026" w:date="2026-01-28T11:56:00Z" w16du:dateUtc="2026-01-28T17:56:00Z">
          <w:r w:rsidR="00AC445F" w:rsidDel="00AC53B9">
            <w:delText xml:space="preserve"> </w:delText>
          </w:r>
        </w:del>
        <w:r w:rsidR="00AC445F">
          <w:t>after J</w:t>
        </w:r>
      </w:ins>
      <w:ins w:id="916" w:author="DCC 020926" w:date="2026-02-09T15:16:00Z" w16du:dateUtc="2026-02-09T21:16:00Z">
        <w:r w:rsidR="00556C39">
          <w:t>une</w:t>
        </w:r>
      </w:ins>
      <w:ins w:id="917" w:author="ERCOT" w:date="2025-11-07T11:52:00Z" w16du:dateUtc="2025-11-07T17:52:00Z">
        <w:del w:id="918" w:author="DCC 020926" w:date="2026-02-09T15:16:00Z" w16du:dateUtc="2026-02-09T21:16:00Z">
          <w:r w:rsidR="00AC445F" w:rsidDel="00556C39">
            <w:delText>anuary</w:delText>
          </w:r>
        </w:del>
        <w:r w:rsidR="00AC445F">
          <w:t xml:space="preserve"> 1, 2028, the L</w:t>
        </w:r>
      </w:ins>
      <w:ins w:id="919" w:author="DCC 020926" w:date="2026-02-09T13:31:00Z" w16du:dateUtc="2026-02-09T19:31:00Z">
        <w:r w:rsidR="00CE2C69">
          <w:t>arge</w:t>
        </w:r>
      </w:ins>
      <w:ins w:id="920" w:author="ERCOT" w:date="2025-11-07T11:52:00Z" w16du:dateUtc="2025-11-07T17:52:00Z">
        <w:del w:id="921" w:author="DCC 020926" w:date="2026-02-09T13:31:00Z" w16du:dateUtc="2026-02-09T19:31:00Z">
          <w:r w:rsidR="00AC445F" w:rsidDel="00CE2C69">
            <w:delText>E</w:delText>
          </w:r>
        </w:del>
      </w:ins>
      <w:ins w:id="922" w:author="DCC 020926" w:date="2026-02-09T13:31:00Z" w16du:dateUtc="2026-02-09T19:31:00Z">
        <w:r w:rsidR="00CE2C69">
          <w:t xml:space="preserve"> </w:t>
        </w:r>
      </w:ins>
      <w:ins w:id="923" w:author="ERCOT" w:date="2025-11-07T11:52:00Z" w16du:dateUtc="2025-11-07T17:52:00Z">
        <w:r w:rsidR="00AC445F">
          <w:t>L</w:t>
        </w:r>
      </w:ins>
      <w:ins w:id="924" w:author="DCC 020926" w:date="2026-02-09T13:31:00Z" w16du:dateUtc="2026-02-09T19:31:00Z">
        <w:r w:rsidR="00CE2C69">
          <w:t>oad</w:t>
        </w:r>
      </w:ins>
      <w:ins w:id="925" w:author="ERCOT" w:date="2025-11-07T11:52:00Z" w16du:dateUtc="2025-11-07T17:52:00Z">
        <w:r w:rsidR="00AC445F">
          <w:t xml:space="preserve"> shall continue consuming active power from the grid when the voltage at the Service Delivery Point or POIB is between 0.8 and 0.5 per unit but may temporarily reduce active power consumption from the grid proportional to the voltage drop. When the voltage at the Service Delivery Point or POIB is below 0.5 per unit, the L</w:t>
        </w:r>
      </w:ins>
      <w:ins w:id="926" w:author="DCC 020926" w:date="2026-02-09T13:31:00Z" w16du:dateUtc="2026-02-09T19:31:00Z">
        <w:r w:rsidR="00CE2C69">
          <w:t>arge</w:t>
        </w:r>
      </w:ins>
      <w:ins w:id="927" w:author="ERCOT" w:date="2025-11-07T11:52:00Z" w16du:dateUtc="2025-11-07T17:52:00Z">
        <w:del w:id="928" w:author="DCC 020926" w:date="2026-02-09T13:31:00Z" w16du:dateUtc="2026-02-09T19:31:00Z">
          <w:r w:rsidR="00AC445F" w:rsidDel="00CE2C69">
            <w:delText>E</w:delText>
          </w:r>
        </w:del>
      </w:ins>
      <w:ins w:id="929" w:author="DCC 020926" w:date="2026-02-09T13:31:00Z" w16du:dateUtc="2026-02-09T19:31:00Z">
        <w:r w:rsidR="00CE2C69">
          <w:t xml:space="preserve"> </w:t>
        </w:r>
      </w:ins>
      <w:ins w:id="930" w:author="ERCOT" w:date="2025-11-07T11:52:00Z" w16du:dateUtc="2025-11-07T17:52:00Z">
        <w:r w:rsidR="00AC445F">
          <w:t>L</w:t>
        </w:r>
      </w:ins>
      <w:ins w:id="931" w:author="DCC 020926" w:date="2026-02-09T13:31:00Z" w16du:dateUtc="2026-02-09T19:31:00Z">
        <w:r w:rsidR="00CE2C69">
          <w:t>oad</w:t>
        </w:r>
      </w:ins>
      <w:ins w:id="932" w:author="ERCOT" w:date="2025-11-07T11:52:00Z" w16du:dateUtc="2025-11-07T17:52:00Z">
        <w:r w:rsidR="00AC445F">
          <w:t xml:space="preserve"> may reduce active power consumption as needed to allow the facility to ride through the voltage disturbance in accordance with the performance requirements defined in paragraph (c) above.</w:t>
        </w:r>
      </w:ins>
    </w:p>
    <w:p w14:paraId="1D618B6B" w14:textId="0EBF5EE7" w:rsidR="00AC445F" w:rsidRPr="00E518BA" w:rsidRDefault="00E518BA" w:rsidP="00E518BA">
      <w:pPr>
        <w:spacing w:after="240"/>
        <w:ind w:left="1440" w:hanging="720"/>
        <w:rPr>
          <w:ins w:id="933" w:author="ERCOT" w:date="2025-11-07T11:52:00Z" w16du:dateUtc="2025-11-07T17:52:00Z"/>
          <w:iCs/>
          <w:szCs w:val="20"/>
        </w:rPr>
      </w:pPr>
      <w:ins w:id="934" w:author="ERCOT" w:date="2025-12-18T12:17:00Z" w16du:dateUtc="2025-12-18T18:17:00Z">
        <w:r>
          <w:t>(d)</w:t>
        </w:r>
        <w:r>
          <w:tab/>
        </w:r>
      </w:ins>
      <w:ins w:id="935" w:author="ERCOT" w:date="2025-11-07T11:52:00Z" w16du:dateUtc="2025-11-07T17:52:00Z">
        <w:r w:rsidR="00AC445F">
          <w:t>When a voltage disturbance causes the voltage at the Service Delivery Point or POIB to drop outside the continuous operating range in Table A of paragraph (</w:t>
        </w:r>
        <w:del w:id="936" w:author="ERCOT 013026" w:date="2026-01-28T09:46:00Z" w16du:dateUtc="2026-01-28T15:46:00Z">
          <w:r w:rsidR="00AC445F" w:rsidDel="0064452B">
            <w:delText>2</w:delText>
          </w:r>
        </w:del>
      </w:ins>
      <w:ins w:id="937" w:author="ERCOT 013026" w:date="2026-01-28T09:46:00Z" w16du:dateUtc="2026-01-28T15:46:00Z">
        <w:r w:rsidR="0064452B">
          <w:t>3</w:t>
        </w:r>
      </w:ins>
      <w:ins w:id="938" w:author="ERCOT" w:date="2025-11-07T11:52:00Z" w16du:dateUtc="2025-11-07T17:52:00Z">
        <w:r w:rsidR="00AC445F">
          <w:t>) above, a</w:t>
        </w:r>
        <w:del w:id="939" w:author="DCC 020926" w:date="2026-02-09T13:31:00Z" w16du:dateUtc="2026-02-09T19:31:00Z">
          <w:r w:rsidR="00AC445F" w:rsidDel="00CE2C69">
            <w:delText>n</w:delText>
          </w:r>
        </w:del>
        <w:r w:rsidR="00AC445F">
          <w:t xml:space="preserve"> L</w:t>
        </w:r>
      </w:ins>
      <w:ins w:id="940" w:author="DCC 020926" w:date="2026-02-09T13:31:00Z" w16du:dateUtc="2026-02-09T19:31:00Z">
        <w:r w:rsidR="00CE2C69">
          <w:t>arge</w:t>
        </w:r>
      </w:ins>
      <w:ins w:id="941" w:author="ERCOT" w:date="2025-11-07T11:52:00Z" w16du:dateUtc="2025-11-07T17:52:00Z">
        <w:del w:id="942" w:author="DCC 020926" w:date="2026-02-09T13:31:00Z" w16du:dateUtc="2026-02-09T19:31:00Z">
          <w:r w:rsidR="00AC445F" w:rsidDel="00CE2C69">
            <w:delText>E</w:delText>
          </w:r>
        </w:del>
      </w:ins>
      <w:ins w:id="943" w:author="DCC 020926" w:date="2026-02-09T13:31:00Z" w16du:dateUtc="2026-02-09T19:31:00Z">
        <w:r w:rsidR="00CE2C69">
          <w:t xml:space="preserve"> </w:t>
        </w:r>
      </w:ins>
      <w:ins w:id="944" w:author="ERCOT" w:date="2025-11-07T11:52:00Z" w16du:dateUtc="2025-11-07T17:52:00Z">
        <w:r w:rsidR="00AC445F">
          <w:t>L</w:t>
        </w:r>
      </w:ins>
      <w:ins w:id="945" w:author="DCC 020926" w:date="2026-02-09T13:31:00Z" w16du:dateUtc="2026-02-09T19:31:00Z">
        <w:r w:rsidR="00CE2C69">
          <w:t>oad</w:t>
        </w:r>
      </w:ins>
      <w:ins w:id="946" w:author="ERCOT" w:date="2025-11-07T11:52:00Z" w16du:dateUtc="2025-11-07T17:52:00Z">
        <w:r w:rsidR="00AC445F">
          <w:t xml:space="preserve"> shall not consume electric current during the disturbance at a level that exceeds 125% of its maximum electric current consumption during normal operations.</w:t>
        </w:r>
      </w:ins>
    </w:p>
    <w:p w14:paraId="23BE442A" w14:textId="25181B0E" w:rsidR="00E518BA" w:rsidRDefault="00E518BA" w:rsidP="00E518BA">
      <w:pPr>
        <w:pStyle w:val="ListParagraph"/>
        <w:spacing w:after="240"/>
        <w:ind w:left="1440" w:hanging="720"/>
        <w:contextualSpacing w:val="0"/>
        <w:rPr>
          <w:ins w:id="947" w:author="Tesla 121825" w:date="2025-12-18T12:19:00Z" w16du:dateUtc="2025-12-18T18:19:00Z"/>
        </w:rPr>
      </w:pPr>
      <w:bookmarkStart w:id="948" w:name="_Hlk216952621"/>
      <w:ins w:id="949" w:author="Tesla 121825" w:date="2025-12-18T12:19:00Z">
        <w:r>
          <w:t>(e)</w:t>
        </w:r>
        <w:r>
          <w:tab/>
          <w:t>For voltage deviations outside the continuous operating range specified in Table A of paragraph (</w:t>
        </w:r>
        <w:del w:id="950" w:author="ERCOT 013026" w:date="2026-01-28T09:46:00Z" w16du:dateUtc="2026-01-28T15:46:00Z">
          <w:r w:rsidDel="00363AB6">
            <w:delText>2</w:delText>
          </w:r>
        </w:del>
      </w:ins>
      <w:ins w:id="951" w:author="ERCOT 013026" w:date="2026-01-28T09:46:00Z" w16du:dateUtc="2026-01-28T15:46:00Z">
        <w:r w:rsidR="00363AB6">
          <w:t>3</w:t>
        </w:r>
      </w:ins>
      <w:ins w:id="952" w:author="Tesla 121825" w:date="2025-12-18T12:19:00Z">
        <w:r>
          <w:t>)</w:t>
        </w:r>
      </w:ins>
      <w:ins w:id="953" w:author="Tesla 121825" w:date="2025-12-18T12:20:00Z">
        <w:r>
          <w:t xml:space="preserve"> above</w:t>
        </w:r>
      </w:ins>
      <w:ins w:id="954" w:author="Tesla 121825" w:date="2025-12-18T12:19:00Z">
        <w:r>
          <w:t>, a</w:t>
        </w:r>
      </w:ins>
      <w:ins w:id="955" w:author="Tesla 121825" w:date="2025-12-18T12:20:00Z">
        <w:del w:id="956" w:author="DCC 020926" w:date="2026-02-09T13:31:00Z" w16du:dateUtc="2026-02-09T19:31:00Z">
          <w:r w:rsidDel="00CE2C69">
            <w:delText>n</w:delText>
          </w:r>
        </w:del>
      </w:ins>
      <w:ins w:id="957" w:author="Tesla 121825" w:date="2025-12-18T12:19:00Z">
        <w:r>
          <w:t xml:space="preserve"> L</w:t>
        </w:r>
      </w:ins>
      <w:ins w:id="958" w:author="DCC 020926" w:date="2026-02-09T13:31:00Z" w16du:dateUtc="2026-02-09T19:31:00Z">
        <w:r w:rsidR="00CE2C69">
          <w:t>arge</w:t>
        </w:r>
      </w:ins>
      <w:ins w:id="959" w:author="Tesla 121825" w:date="2025-12-18T12:19:00Z">
        <w:del w:id="960" w:author="DCC 020926" w:date="2026-02-09T13:31:00Z" w16du:dateUtc="2026-02-09T19:31:00Z">
          <w:r w:rsidDel="00CE2C69">
            <w:delText>E</w:delText>
          </w:r>
        </w:del>
      </w:ins>
      <w:ins w:id="961" w:author="DCC 020926" w:date="2026-02-09T13:31:00Z" w16du:dateUtc="2026-02-09T19:31:00Z">
        <w:r w:rsidR="00CE2C69">
          <w:t xml:space="preserve"> </w:t>
        </w:r>
      </w:ins>
      <w:ins w:id="962" w:author="Tesla 121825" w:date="2025-12-18T12:19:00Z">
        <w:r>
          <w:t>L</w:t>
        </w:r>
      </w:ins>
      <w:ins w:id="963" w:author="DCC 020926" w:date="2026-02-09T13:31:00Z" w16du:dateUtc="2026-02-09T19:31:00Z">
        <w:r w:rsidR="00CE2C69">
          <w:t>oad</w:t>
        </w:r>
      </w:ins>
      <w:ins w:id="964" w:author="Tesla 121825" w:date="2025-12-18T12:19:00Z">
        <w:r>
          <w:t xml:space="preserve"> may implement load-transfer or control stabilization </w:t>
        </w:r>
      </w:ins>
      <w:ins w:id="965" w:author="ERCOT 013026" w:date="2026-01-26T10:33:00Z" w16du:dateUtc="2026-01-26T16:33:00Z">
        <w:r w:rsidR="00E65D3E">
          <w:t>scheme</w:t>
        </w:r>
      </w:ins>
      <w:ins w:id="966" w:author="Tesla 121825" w:date="2025-12-18T12:19:00Z">
        <w:del w:id="967" w:author="ERCOT 013026" w:date="2026-01-26T10:33:00Z" w16du:dateUtc="2026-01-26T16:33:00Z">
          <w:r w:rsidDel="00E65D3E">
            <w:delText>interval</w:delText>
          </w:r>
        </w:del>
        <w:r>
          <w:t xml:space="preserve"> </w:t>
        </w:r>
      </w:ins>
      <w:ins w:id="968" w:author="ERCOT 013026" w:date="2026-01-14T14:41:00Z">
        <w:r w:rsidR="00691323">
          <w:t>such that the L</w:t>
        </w:r>
      </w:ins>
      <w:ins w:id="969" w:author="DCC 020926" w:date="2026-02-09T13:31:00Z" w16du:dateUtc="2026-02-09T19:31:00Z">
        <w:r w:rsidR="00CE2C69">
          <w:t>arge</w:t>
        </w:r>
      </w:ins>
      <w:ins w:id="970" w:author="ERCOT 013026" w:date="2026-01-14T14:41:00Z">
        <w:del w:id="971" w:author="DCC 020926" w:date="2026-02-09T13:31:00Z" w16du:dateUtc="2026-02-09T19:31:00Z">
          <w:r w:rsidR="00691323" w:rsidDel="00CE2C69">
            <w:delText>E</w:delText>
          </w:r>
        </w:del>
      </w:ins>
      <w:ins w:id="972" w:author="DCC 020926" w:date="2026-02-09T13:31:00Z" w16du:dateUtc="2026-02-09T19:31:00Z">
        <w:r w:rsidR="00CE2C69">
          <w:t xml:space="preserve"> </w:t>
        </w:r>
      </w:ins>
      <w:ins w:id="973" w:author="ERCOT 013026" w:date="2026-01-14T14:41:00Z">
        <w:r w:rsidR="00691323">
          <w:t>L</w:t>
        </w:r>
      </w:ins>
      <w:ins w:id="974" w:author="DCC 020926" w:date="2026-02-09T13:31:00Z" w16du:dateUtc="2026-02-09T19:31:00Z">
        <w:r w:rsidR="00CE2C69">
          <w:t>oad</w:t>
        </w:r>
      </w:ins>
      <w:ins w:id="975" w:author="ERCOT 013026" w:date="2026-01-14T14:41:00Z">
        <w:r w:rsidR="00691323">
          <w:t xml:space="preserve"> facility returns to at least 90% of its pre-disturbance consumption </w:t>
        </w:r>
      </w:ins>
      <w:ins w:id="976" w:author="ERCOT 013026" w:date="2026-01-15T09:43:00Z">
        <w:r w:rsidR="00702DD9">
          <w:t xml:space="preserve">level </w:t>
        </w:r>
      </w:ins>
      <w:ins w:id="977" w:author="ERCOT 013026" w:date="2026-01-14T14:41:00Z">
        <w:r w:rsidR="00691323">
          <w:t xml:space="preserve">within </w:t>
        </w:r>
      </w:ins>
      <w:ins w:id="978" w:author="ERCOT 013026" w:date="2026-01-26T16:07:00Z">
        <w:r w:rsidR="42E7A003">
          <w:t>two</w:t>
        </w:r>
      </w:ins>
      <w:ins w:id="979" w:author="ERCOT 013026" w:date="2026-01-14T14:41:00Z">
        <w:r w:rsidR="00691323">
          <w:t xml:space="preserve"> second</w:t>
        </w:r>
      </w:ins>
      <w:ins w:id="980" w:author="ERCOT 013026" w:date="2026-01-26T16:07:00Z">
        <w:r w:rsidR="116B20F0">
          <w:t>s</w:t>
        </w:r>
      </w:ins>
      <w:ins w:id="981" w:author="ERCOT 013026" w:date="2026-01-14T14:41:00Z">
        <w:r w:rsidR="00691323">
          <w:t>, as measured from the L</w:t>
        </w:r>
      </w:ins>
      <w:ins w:id="982" w:author="DCC 020926" w:date="2026-02-09T13:31:00Z" w16du:dateUtc="2026-02-09T19:31:00Z">
        <w:r w:rsidR="00CE2C69">
          <w:t>arge</w:t>
        </w:r>
      </w:ins>
      <w:ins w:id="983" w:author="ERCOT 013026" w:date="2026-01-14T14:41:00Z">
        <w:del w:id="984" w:author="DCC 020926" w:date="2026-02-09T13:31:00Z" w16du:dateUtc="2026-02-09T19:31:00Z">
          <w:r w:rsidR="00691323" w:rsidDel="00CE2C69">
            <w:delText>E</w:delText>
          </w:r>
        </w:del>
      </w:ins>
      <w:ins w:id="985" w:author="DCC 020926" w:date="2026-02-09T13:31:00Z" w16du:dateUtc="2026-02-09T19:31:00Z">
        <w:r w:rsidR="00CE2C69">
          <w:t xml:space="preserve"> </w:t>
        </w:r>
      </w:ins>
      <w:ins w:id="986" w:author="ERCOT 013026" w:date="2026-01-14T14:41:00Z">
        <w:r w:rsidR="00691323">
          <w:t>L</w:t>
        </w:r>
      </w:ins>
      <w:ins w:id="987" w:author="DCC 020926" w:date="2026-02-09T13:31:00Z" w16du:dateUtc="2026-02-09T19:31:00Z">
        <w:r w:rsidR="00CE2C69">
          <w:t>oad</w:t>
        </w:r>
      </w:ins>
      <w:ins w:id="988" w:author="ERCOT 013026" w:date="2026-01-14T14:41:00Z">
        <w:r w:rsidR="00691323">
          <w:t>’s Service Delivery Point or POIB</w:t>
        </w:r>
      </w:ins>
      <w:ins w:id="989" w:author="Tesla 121825" w:date="2025-12-18T12:19:00Z">
        <w:del w:id="990" w:author="ERCOT 013026" w:date="2026-01-14T14:41:00Z">
          <w:r w:rsidDel="00E518BA">
            <w:delText>for a duration of up to 250 milliseconds</w:delText>
          </w:r>
        </w:del>
        <w:r>
          <w:t>.</w:t>
        </w:r>
      </w:ins>
    </w:p>
    <w:p w14:paraId="0CE3C837" w14:textId="36911F2D" w:rsidR="00E518BA" w:rsidRPr="005C697B" w:rsidRDefault="00E518BA" w:rsidP="00E518BA">
      <w:pPr>
        <w:pStyle w:val="ListParagraph"/>
        <w:spacing w:after="240"/>
        <w:ind w:left="2160" w:hanging="720"/>
        <w:contextualSpacing w:val="0"/>
        <w:rPr>
          <w:ins w:id="991" w:author="Tesla 121825" w:date="2025-12-18T12:19:00Z" w16du:dateUtc="2025-12-18T18:19:00Z"/>
        </w:rPr>
      </w:pPr>
      <w:ins w:id="992" w:author="Tesla 121825" w:date="2025-12-18T12:19:00Z" w16du:dateUtc="2025-12-18T18:19:00Z">
        <w:r>
          <w:t>(i)</w:t>
        </w:r>
        <w:r>
          <w:tab/>
          <w:t>For L</w:t>
        </w:r>
      </w:ins>
      <w:ins w:id="993" w:author="DCC 020926" w:date="2026-02-09T13:31:00Z" w16du:dateUtc="2026-02-09T19:31:00Z">
        <w:r w:rsidR="00CE2C69">
          <w:t>arge</w:t>
        </w:r>
      </w:ins>
      <w:ins w:id="994" w:author="Tesla 121825" w:date="2025-12-18T12:19:00Z" w16du:dateUtc="2025-12-18T18:19:00Z">
        <w:del w:id="995" w:author="DCC 020926" w:date="2026-02-09T13:31:00Z" w16du:dateUtc="2026-02-09T19:31:00Z">
          <w:r w:rsidDel="00CE2C69">
            <w:delText>E</w:delText>
          </w:r>
        </w:del>
      </w:ins>
      <w:ins w:id="996" w:author="DCC 020926" w:date="2026-02-09T13:31:00Z" w16du:dateUtc="2026-02-09T19:31:00Z">
        <w:r w:rsidR="00CE2C69">
          <w:t xml:space="preserve"> </w:t>
        </w:r>
      </w:ins>
      <w:ins w:id="997" w:author="Tesla 121825" w:date="2025-12-18T12:19:00Z" w16du:dateUtc="2025-12-18T18:19:00Z">
        <w:r>
          <w:t>L</w:t>
        </w:r>
      </w:ins>
      <w:ins w:id="998" w:author="DCC 020926" w:date="2026-02-09T13:31:00Z" w16du:dateUtc="2026-02-09T19:31:00Z">
        <w:r w:rsidR="00CE2C69">
          <w:t>oad</w:t>
        </w:r>
      </w:ins>
      <w:ins w:id="999" w:author="Tesla 121825" w:date="2025-12-18T12:19:00Z" w16du:dateUtc="2025-12-18T18:19:00Z">
        <w:r>
          <w:t>s composed of multiple internal devices, one load-transfer or control action per disturbance event per individual device shall be permitted.</w:t>
        </w:r>
      </w:ins>
    </w:p>
    <w:bookmarkEnd w:id="948"/>
    <w:p w14:paraId="422E47A3" w14:textId="178A4CA1" w:rsidR="00AC445F" w:rsidRDefault="00AC445F" w:rsidP="00AC445F">
      <w:pPr>
        <w:spacing w:after="240"/>
        <w:ind w:left="720" w:hanging="720"/>
        <w:rPr>
          <w:ins w:id="1000" w:author="ERCOT" w:date="2025-11-07T11:52:00Z" w16du:dateUtc="2025-11-07T17:52:00Z"/>
          <w:iCs/>
          <w:szCs w:val="20"/>
        </w:rPr>
      </w:pPr>
      <w:ins w:id="1001" w:author="ERCOT" w:date="2025-11-07T11:52:00Z" w16du:dateUtc="2025-11-07T17:52:00Z">
        <w:r w:rsidRPr="00D47768">
          <w:rPr>
            <w:iCs/>
            <w:szCs w:val="20"/>
          </w:rPr>
          <w:lastRenderedPageBreak/>
          <w:t>(</w:t>
        </w:r>
      </w:ins>
      <w:ins w:id="1002" w:author="ERCOT 013026" w:date="2026-01-14T14:40:00Z" w16du:dateUtc="2026-01-14T20:40:00Z">
        <w:r w:rsidR="00691323">
          <w:rPr>
            <w:iCs/>
            <w:szCs w:val="20"/>
          </w:rPr>
          <w:t>4</w:t>
        </w:r>
      </w:ins>
      <w:ins w:id="1003" w:author="ERCOT" w:date="2025-11-07T11:52:00Z" w16du:dateUtc="2025-11-07T17:52:00Z">
        <w:del w:id="1004" w:author="ERCOT 013026" w:date="2026-01-14T14:40:00Z" w16du:dateUtc="2026-01-14T20:40:00Z">
          <w:r w:rsidDel="00691323">
            <w:rPr>
              <w:iCs/>
              <w:szCs w:val="20"/>
            </w:rPr>
            <w:delText>3</w:delText>
          </w:r>
        </w:del>
        <w:r w:rsidRPr="00D47768">
          <w:rPr>
            <w:iCs/>
            <w:szCs w:val="20"/>
          </w:rPr>
          <w:t>)</w:t>
        </w:r>
        <w:r w:rsidRPr="00D47768">
          <w:rPr>
            <w:iCs/>
            <w:szCs w:val="20"/>
          </w:rPr>
          <w:tab/>
          <w:t>Nothing in paragraph (</w:t>
        </w:r>
        <w:del w:id="1005" w:author="ERCOT 013026" w:date="2026-01-28T09:46:00Z" w16du:dateUtc="2026-01-28T15:46:00Z">
          <w:r w:rsidDel="00363AB6">
            <w:rPr>
              <w:iCs/>
              <w:szCs w:val="20"/>
            </w:rPr>
            <w:delText>2</w:delText>
          </w:r>
        </w:del>
      </w:ins>
      <w:ins w:id="1006" w:author="ERCOT 013026" w:date="2026-01-28T09:46:00Z" w16du:dateUtc="2026-01-28T15:46:00Z">
        <w:r w:rsidR="00363AB6">
          <w:rPr>
            <w:iCs/>
            <w:szCs w:val="20"/>
          </w:rPr>
          <w:t>3</w:t>
        </w:r>
      </w:ins>
      <w:ins w:id="1007" w:author="ERCOT" w:date="2025-11-07T11:52:00Z" w16du:dateUtc="2025-11-07T17:52:00Z">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a</w:t>
        </w:r>
        <w:del w:id="1008" w:author="DCC 020926" w:date="2026-02-09T13:31:00Z" w16du:dateUtc="2026-02-09T19:31:00Z">
          <w:r w:rsidDel="00CE2C69">
            <w:rPr>
              <w:iCs/>
              <w:szCs w:val="20"/>
            </w:rPr>
            <w:delText>n</w:delText>
          </w:r>
        </w:del>
        <w:r>
          <w:rPr>
            <w:iCs/>
            <w:szCs w:val="20"/>
          </w:rPr>
          <w:t xml:space="preserve"> L</w:t>
        </w:r>
      </w:ins>
      <w:ins w:id="1009" w:author="DCC 020926" w:date="2026-02-09T13:31:00Z" w16du:dateUtc="2026-02-09T19:31:00Z">
        <w:r w:rsidR="00CE2C69">
          <w:rPr>
            <w:iCs/>
            <w:szCs w:val="20"/>
          </w:rPr>
          <w:t xml:space="preserve">arge </w:t>
        </w:r>
      </w:ins>
      <w:ins w:id="1010" w:author="ERCOT" w:date="2025-11-07T11:52:00Z" w16du:dateUtc="2025-11-07T17:52:00Z">
        <w:del w:id="1011" w:author="DCC 020926" w:date="2026-02-09T13:31:00Z" w16du:dateUtc="2026-02-09T19:31:00Z">
          <w:r w:rsidDel="00CE2C69">
            <w:rPr>
              <w:iCs/>
              <w:szCs w:val="20"/>
            </w:rPr>
            <w:delText>E</w:delText>
          </w:r>
        </w:del>
        <w:r>
          <w:rPr>
            <w:iCs/>
            <w:szCs w:val="20"/>
          </w:rPr>
          <w:t>L</w:t>
        </w:r>
      </w:ins>
      <w:ins w:id="1012" w:author="DCC 020926" w:date="2026-02-09T13:31:00Z" w16du:dateUtc="2026-02-09T19:31:00Z">
        <w:r w:rsidR="00CE2C69">
          <w:rPr>
            <w:iCs/>
            <w:szCs w:val="20"/>
          </w:rPr>
          <w:t>oad</w:t>
        </w:r>
      </w:ins>
      <w:ins w:id="1013" w:author="ERCOT" w:date="2025-11-07T11:52:00Z" w16du:dateUtc="2025-11-07T17:52:00Z">
        <w:r>
          <w:rPr>
            <w:iCs/>
            <w:szCs w:val="20"/>
          </w:rPr>
          <w:t xml:space="preserve"> </w:t>
        </w:r>
        <w:r w:rsidRPr="00D47768">
          <w:rPr>
            <w:iCs/>
            <w:szCs w:val="20"/>
          </w:rPr>
          <w:t>to trip</w:t>
        </w:r>
        <w:r>
          <w:rPr>
            <w:iCs/>
            <w:szCs w:val="20"/>
          </w:rPr>
          <w:t xml:space="preserve"> or transfer load to backup generation</w:t>
        </w:r>
        <w:r w:rsidRPr="00D47768">
          <w:rPr>
            <w:iCs/>
            <w:szCs w:val="20"/>
          </w:rPr>
          <w:t xml:space="preserve">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ins>
    </w:p>
    <w:p w14:paraId="047F01CC" w14:textId="7168D4CF" w:rsidR="00AC445F" w:rsidRDefault="00AC445F" w:rsidP="00AC445F">
      <w:pPr>
        <w:spacing w:after="240"/>
        <w:ind w:left="720" w:hanging="720"/>
        <w:rPr>
          <w:ins w:id="1014" w:author="ERCOT" w:date="2025-11-07T11:52:00Z" w16du:dateUtc="2025-11-07T17:52:00Z"/>
          <w:iCs/>
          <w:szCs w:val="20"/>
        </w:rPr>
      </w:pPr>
      <w:ins w:id="1015" w:author="ERCOT" w:date="2025-11-07T11:52:00Z" w16du:dateUtc="2025-11-07T17:52:00Z">
        <w:r>
          <w:rPr>
            <w:iCs/>
            <w:szCs w:val="20"/>
          </w:rPr>
          <w:t>(</w:t>
        </w:r>
      </w:ins>
      <w:ins w:id="1016" w:author="ERCOT 013026" w:date="2026-01-14T14:40:00Z" w16du:dateUtc="2026-01-14T20:40:00Z">
        <w:r w:rsidR="00691323">
          <w:rPr>
            <w:iCs/>
            <w:szCs w:val="20"/>
          </w:rPr>
          <w:t>5</w:t>
        </w:r>
      </w:ins>
      <w:ins w:id="1017" w:author="ERCOT" w:date="2025-11-07T11:52:00Z" w16du:dateUtc="2025-11-07T17:52:00Z">
        <w:del w:id="1018" w:author="ERCOT 013026" w:date="2026-01-14T14:40:00Z" w16du:dateUtc="2026-01-14T20:40:00Z">
          <w:r w:rsidDel="00691323">
            <w:rPr>
              <w:iCs/>
              <w:szCs w:val="20"/>
            </w:rPr>
            <w:delText>4</w:delText>
          </w:r>
        </w:del>
        <w:r>
          <w:rPr>
            <w:iCs/>
            <w:szCs w:val="20"/>
          </w:rPr>
          <w:t>)</w:t>
        </w:r>
        <w:r>
          <w:rPr>
            <w:iCs/>
            <w:szCs w:val="20"/>
          </w:rPr>
          <w:tab/>
          <w:t>If installed and activated to trip or transfer the L</w:t>
        </w:r>
      </w:ins>
      <w:ins w:id="1019" w:author="DCC 020926" w:date="2026-02-09T13:32:00Z" w16du:dateUtc="2026-02-09T19:32:00Z">
        <w:r w:rsidR="00CE2C69">
          <w:rPr>
            <w:iCs/>
            <w:szCs w:val="20"/>
          </w:rPr>
          <w:t>arge</w:t>
        </w:r>
      </w:ins>
      <w:ins w:id="1020" w:author="ERCOT" w:date="2025-11-07T11:52:00Z" w16du:dateUtc="2025-11-07T17:52:00Z">
        <w:del w:id="1021" w:author="DCC 020926" w:date="2026-02-09T13:32:00Z" w16du:dateUtc="2026-02-09T19:32:00Z">
          <w:r w:rsidDel="00CE2C69">
            <w:rPr>
              <w:iCs/>
              <w:szCs w:val="20"/>
            </w:rPr>
            <w:delText>E</w:delText>
          </w:r>
        </w:del>
      </w:ins>
      <w:ins w:id="1022" w:author="DCC 020926" w:date="2026-02-09T13:32:00Z" w16du:dateUtc="2026-02-09T19:32:00Z">
        <w:r w:rsidR="00CE2C69">
          <w:rPr>
            <w:iCs/>
            <w:szCs w:val="20"/>
          </w:rPr>
          <w:t xml:space="preserve"> </w:t>
        </w:r>
      </w:ins>
      <w:ins w:id="1023" w:author="ERCOT" w:date="2025-11-07T11:52:00Z" w16du:dateUtc="2025-11-07T17:52:00Z">
        <w:r>
          <w:rPr>
            <w:iCs/>
            <w:szCs w:val="20"/>
          </w:rPr>
          <w:t>L</w:t>
        </w:r>
      </w:ins>
      <w:ins w:id="1024" w:author="DCC 020926" w:date="2026-02-09T13:32:00Z" w16du:dateUtc="2026-02-09T19:32:00Z">
        <w:r w:rsidR="00CE2C69">
          <w:rPr>
            <w:iCs/>
            <w:szCs w:val="20"/>
          </w:rPr>
          <w:t>oad</w:t>
        </w:r>
      </w:ins>
      <w:ins w:id="1025" w:author="ERCOT" w:date="2025-11-07T11:52:00Z" w16du:dateUtc="2025-11-07T17:52:00Z">
        <w:r>
          <w:rPr>
            <w:iCs/>
            <w:szCs w:val="20"/>
          </w:rPr>
          <w:t>, all protection systems (including but not limited to protection for over-/under-voltage) shall enable the L</w:t>
        </w:r>
      </w:ins>
      <w:ins w:id="1026" w:author="DCC 020926" w:date="2026-02-09T13:32:00Z" w16du:dateUtc="2026-02-09T19:32:00Z">
        <w:r w:rsidR="00CE2C69">
          <w:rPr>
            <w:iCs/>
            <w:szCs w:val="20"/>
          </w:rPr>
          <w:t>arge</w:t>
        </w:r>
      </w:ins>
      <w:ins w:id="1027" w:author="ERCOT" w:date="2025-11-07T11:52:00Z" w16du:dateUtc="2025-11-07T17:52:00Z">
        <w:del w:id="1028" w:author="DCC 020926" w:date="2026-02-09T13:32:00Z" w16du:dateUtc="2026-02-09T19:32:00Z">
          <w:r w:rsidDel="00CE2C69">
            <w:rPr>
              <w:iCs/>
              <w:szCs w:val="20"/>
            </w:rPr>
            <w:delText>E</w:delText>
          </w:r>
        </w:del>
      </w:ins>
      <w:ins w:id="1029" w:author="DCC 020926" w:date="2026-02-09T13:32:00Z" w16du:dateUtc="2026-02-09T19:32:00Z">
        <w:r w:rsidR="00CE2C69">
          <w:rPr>
            <w:iCs/>
            <w:szCs w:val="20"/>
          </w:rPr>
          <w:t xml:space="preserve"> </w:t>
        </w:r>
      </w:ins>
      <w:ins w:id="1030" w:author="ERCOT" w:date="2025-11-07T11:52:00Z" w16du:dateUtc="2025-11-07T17:52:00Z">
        <w:r>
          <w:rPr>
            <w:iCs/>
            <w:szCs w:val="20"/>
          </w:rPr>
          <w:t>L</w:t>
        </w:r>
      </w:ins>
      <w:ins w:id="1031" w:author="DCC 020926" w:date="2026-02-09T13:32:00Z" w16du:dateUtc="2026-02-09T19:32:00Z">
        <w:r w:rsidR="00CE2C69">
          <w:rPr>
            <w:iCs/>
            <w:szCs w:val="20"/>
          </w:rPr>
          <w:t>oad</w:t>
        </w:r>
      </w:ins>
      <w:ins w:id="1032" w:author="ERCOT" w:date="2025-11-07T11:52:00Z" w16du:dateUtc="2025-11-07T17:52:00Z">
        <w:r>
          <w:rPr>
            <w:iCs/>
            <w:szCs w:val="20"/>
          </w:rPr>
          <w:t xml:space="preserve"> to ride-through voltage conditions beyond those defined in paragraph (</w:t>
        </w:r>
        <w:del w:id="1033" w:author="ERCOT 013026" w:date="2026-01-28T09:46:00Z" w16du:dateUtc="2026-01-28T15:46:00Z">
          <w:r w:rsidDel="00363AB6">
            <w:rPr>
              <w:iCs/>
              <w:szCs w:val="20"/>
            </w:rPr>
            <w:delText>2</w:delText>
          </w:r>
        </w:del>
      </w:ins>
      <w:ins w:id="1034" w:author="ERCOT 013026" w:date="2026-01-28T09:46:00Z" w16du:dateUtc="2026-01-28T15:46:00Z">
        <w:r w:rsidR="00363AB6">
          <w:rPr>
            <w:iCs/>
            <w:szCs w:val="20"/>
          </w:rPr>
          <w:t>3</w:t>
        </w:r>
      </w:ins>
      <w:ins w:id="1035" w:author="ERCOT" w:date="2025-11-07T11:52:00Z" w16du:dateUtc="2025-11-07T17:52:00Z">
        <w:r>
          <w:rPr>
            <w:iCs/>
            <w:szCs w:val="20"/>
          </w:rPr>
          <w:t>) above to the maximum level the equipment allows.</w:t>
        </w:r>
      </w:ins>
    </w:p>
    <w:p w14:paraId="1774B0D3" w14:textId="513EADF1" w:rsidR="00AC445F" w:rsidRPr="00FF0E5C" w:rsidRDefault="00AC445F" w:rsidP="00AC445F">
      <w:pPr>
        <w:keepNext/>
        <w:spacing w:after="240"/>
        <w:ind w:left="720" w:hanging="720"/>
        <w:rPr>
          <w:ins w:id="1036" w:author="ERCOT" w:date="2025-11-07T11:52:00Z" w16du:dateUtc="2025-11-07T17:52:00Z"/>
          <w:rStyle w:val="eop"/>
          <w:color w:val="000000"/>
        </w:rPr>
      </w:pPr>
      <w:ins w:id="1037" w:author="ERCOT" w:date="2025-11-07T11:52:00Z" w16du:dateUtc="2025-11-07T17:52:00Z">
        <w:r>
          <w:t>(</w:t>
        </w:r>
      </w:ins>
      <w:ins w:id="1038" w:author="ERCOT 013026" w:date="2026-01-14T14:40:00Z" w16du:dateUtc="2026-01-14T20:40:00Z">
        <w:r w:rsidR="00691323">
          <w:t>6</w:t>
        </w:r>
      </w:ins>
      <w:ins w:id="1039" w:author="ERCOT" w:date="2025-11-07T11:52:00Z" w16du:dateUtc="2025-11-07T17:52:00Z">
        <w:del w:id="1040" w:author="ERCOT 013026" w:date="2026-01-14T14:40:00Z" w16du:dateUtc="2026-01-14T20:40:00Z">
          <w:r w:rsidDel="00691323">
            <w:delText>5</w:delText>
          </w:r>
        </w:del>
        <w:r>
          <w:t>)</w:t>
        </w:r>
        <w:r>
          <w:tab/>
          <w:t>If instantaneous over-current or over-voltage protection systems are installed and activated to trip or transfer the L</w:t>
        </w:r>
      </w:ins>
      <w:ins w:id="1041" w:author="DCC 020926" w:date="2026-02-09T13:32:00Z" w16du:dateUtc="2026-02-09T19:32:00Z">
        <w:r w:rsidR="00CE2C69">
          <w:t>arge</w:t>
        </w:r>
      </w:ins>
      <w:ins w:id="1042" w:author="ERCOT" w:date="2025-11-07T11:52:00Z" w16du:dateUtc="2025-11-07T17:52:00Z">
        <w:del w:id="1043" w:author="DCC 020926" w:date="2026-02-09T13:32:00Z" w16du:dateUtc="2026-02-09T19:32:00Z">
          <w:r w:rsidDel="00CE2C69">
            <w:delText>E</w:delText>
          </w:r>
        </w:del>
      </w:ins>
      <w:ins w:id="1044" w:author="DCC 020926" w:date="2026-02-09T13:32:00Z" w16du:dateUtc="2026-02-09T19:32:00Z">
        <w:r w:rsidR="00CE2C69">
          <w:t xml:space="preserve"> </w:t>
        </w:r>
      </w:ins>
      <w:ins w:id="1045" w:author="ERCOT" w:date="2025-11-07T11:52:00Z" w16du:dateUtc="2025-11-07T17:52:00Z">
        <w:r>
          <w:t>L</w:t>
        </w:r>
      </w:ins>
      <w:ins w:id="1046" w:author="DCC 020926" w:date="2026-02-09T13:32:00Z" w16du:dateUtc="2026-02-09T19:32:00Z">
        <w:r w:rsidR="00CE2C69">
          <w:t>oad</w:t>
        </w:r>
      </w:ins>
      <w:ins w:id="1047" w:author="ERCOT" w:date="2025-11-07T11:52:00Z" w16du:dateUtc="2025-11-07T17:52:00Z">
        <w:r>
          <w:t xml:space="preserve">, they shall use filtered quantities or time delays to prevent </w:t>
        </w:r>
        <w:proofErr w:type="spellStart"/>
        <w:r>
          <w:t>misoperation</w:t>
        </w:r>
        <w:proofErr w:type="spellEnd"/>
        <w:r>
          <w:t xml:space="preserve"> while providing the desired equipment protection.  Any alternating current instantaneous over-voltage protection that could disrupt the L</w:t>
        </w:r>
      </w:ins>
      <w:ins w:id="1048" w:author="DCC 020926" w:date="2026-02-09T13:32:00Z" w16du:dateUtc="2026-02-09T19:32:00Z">
        <w:r w:rsidR="00CE2C69">
          <w:t>arge</w:t>
        </w:r>
      </w:ins>
      <w:ins w:id="1049" w:author="ERCOT" w:date="2025-11-07T11:52:00Z" w16du:dateUtc="2025-11-07T17:52:00Z">
        <w:del w:id="1050" w:author="DCC 020926" w:date="2026-02-09T13:32:00Z" w16du:dateUtc="2026-02-09T19:32:00Z">
          <w:r w:rsidDel="00CE2C69">
            <w:delText>E</w:delText>
          </w:r>
        </w:del>
      </w:ins>
      <w:ins w:id="1051" w:author="DCC 020926" w:date="2026-02-09T13:32:00Z" w16du:dateUtc="2026-02-09T19:32:00Z">
        <w:r w:rsidR="00CE2C69">
          <w:t xml:space="preserve"> </w:t>
        </w:r>
      </w:ins>
      <w:ins w:id="1052" w:author="ERCOT" w:date="2025-11-07T11:52:00Z" w16du:dateUtc="2025-11-07T17:52:00Z">
        <w:r>
          <w:t>L</w:t>
        </w:r>
      </w:ins>
      <w:ins w:id="1053" w:author="DCC 020926" w:date="2026-02-09T13:32:00Z" w16du:dateUtc="2026-02-09T19:32:00Z">
        <w:r w:rsidR="00CE2C69">
          <w:t>oad</w:t>
        </w:r>
      </w:ins>
      <w:ins w:id="1054" w:author="ERCOT" w:date="2025-11-07T11:52:00Z" w16du:dateUtc="2025-11-07T17:52:00Z">
        <w:r>
          <w:t xml:space="preserve"> power consumption shall use a measurement window of at least one cycle of fundamental frequency.</w:t>
        </w:r>
      </w:ins>
    </w:p>
    <w:p w14:paraId="72B04D97" w14:textId="1E9132E0" w:rsidR="00AC445F" w:rsidRPr="00FF0E5C" w:rsidRDefault="00AC445F" w:rsidP="00AC445F">
      <w:pPr>
        <w:keepNext/>
        <w:spacing w:after="240"/>
        <w:ind w:left="720" w:hanging="720"/>
        <w:rPr>
          <w:ins w:id="1055" w:author="ERCOT" w:date="2025-11-07T11:52:00Z" w16du:dateUtc="2025-11-07T17:52:00Z"/>
          <w:rStyle w:val="eop"/>
          <w:color w:val="000000"/>
        </w:rPr>
      </w:pPr>
      <w:ins w:id="1056" w:author="ERCOT" w:date="2025-11-07T11:52:00Z" w16du:dateUtc="2025-11-07T17:52:00Z">
        <w:r w:rsidRPr="00FF0E5C">
          <w:rPr>
            <w:rStyle w:val="eop"/>
            <w:color w:val="000000"/>
          </w:rPr>
          <w:t>(</w:t>
        </w:r>
      </w:ins>
      <w:ins w:id="1057" w:author="ERCOT 013026" w:date="2026-01-14T14:41:00Z" w16du:dateUtc="2026-01-14T20:41:00Z">
        <w:r w:rsidR="00691323">
          <w:rPr>
            <w:rStyle w:val="eop"/>
            <w:color w:val="000000"/>
          </w:rPr>
          <w:t>7</w:t>
        </w:r>
      </w:ins>
      <w:ins w:id="1058" w:author="ERCOT" w:date="2025-11-07T11:52:00Z" w16du:dateUtc="2025-11-07T17:52:00Z">
        <w:del w:id="1059" w:author="ERCOT 013026" w:date="2026-01-14T14:41:00Z" w16du:dateUtc="2026-01-14T20:41:00Z">
          <w:r w:rsidDel="00691323">
            <w:rPr>
              <w:rStyle w:val="eop"/>
              <w:color w:val="000000"/>
            </w:rPr>
            <w:delText>6</w:delText>
          </w:r>
        </w:del>
        <w:r w:rsidRPr="00FF0E5C">
          <w:rPr>
            <w:rStyle w:val="eop"/>
            <w:color w:val="000000"/>
          </w:rPr>
          <w:t>)</w:t>
        </w:r>
        <w:r>
          <w:tab/>
          <w:t>A</w:t>
        </w:r>
        <w:del w:id="1060" w:author="DCC 020926" w:date="2026-02-09T13:32:00Z" w16du:dateUtc="2026-02-09T19:32:00Z">
          <w:r w:rsidDel="00CE2C69">
            <w:delText>n</w:delText>
          </w:r>
        </w:del>
        <w:r>
          <w:t xml:space="preserve"> </w:t>
        </w:r>
        <w:r>
          <w:rPr>
            <w:rStyle w:val="eop"/>
            <w:color w:val="000000"/>
          </w:rPr>
          <w:t>L</w:t>
        </w:r>
      </w:ins>
      <w:ins w:id="1061" w:author="DCC 020926" w:date="2026-02-09T13:32:00Z" w16du:dateUtc="2026-02-09T19:32:00Z">
        <w:r w:rsidR="00CE2C69">
          <w:rPr>
            <w:rStyle w:val="eop"/>
            <w:color w:val="000000"/>
          </w:rPr>
          <w:t>arge</w:t>
        </w:r>
      </w:ins>
      <w:ins w:id="1062" w:author="ERCOT" w:date="2025-11-07T11:52:00Z" w16du:dateUtc="2025-11-07T17:52:00Z">
        <w:del w:id="1063" w:author="DCC 020926" w:date="2026-02-09T13:32:00Z" w16du:dateUtc="2026-02-09T19:32:00Z">
          <w:r w:rsidDel="00CE2C69">
            <w:rPr>
              <w:rStyle w:val="eop"/>
              <w:color w:val="000000"/>
            </w:rPr>
            <w:delText>E</w:delText>
          </w:r>
        </w:del>
      </w:ins>
      <w:ins w:id="1064" w:author="DCC 020926" w:date="2026-02-09T13:32:00Z" w16du:dateUtc="2026-02-09T19:32:00Z">
        <w:r w:rsidR="00CE2C69">
          <w:rPr>
            <w:rStyle w:val="eop"/>
            <w:color w:val="000000"/>
          </w:rPr>
          <w:t xml:space="preserve"> </w:t>
        </w:r>
      </w:ins>
      <w:ins w:id="1065" w:author="ERCOT" w:date="2025-11-07T11:52:00Z" w16du:dateUtc="2025-11-07T17:52:00Z">
        <w:r>
          <w:rPr>
            <w:rStyle w:val="eop"/>
            <w:color w:val="000000"/>
          </w:rPr>
          <w:t>L</w:t>
        </w:r>
      </w:ins>
      <w:ins w:id="1066" w:author="DCC 020926" w:date="2026-02-09T13:32:00Z" w16du:dateUtc="2026-02-09T19:32:00Z">
        <w:r w:rsidR="00CE2C69">
          <w:rPr>
            <w:rStyle w:val="eop"/>
            <w:color w:val="000000"/>
          </w:rPr>
          <w:t>oad</w:t>
        </w:r>
      </w:ins>
      <w:ins w:id="1067" w:author="ERCOT" w:date="2025-11-07T11:52:00Z" w16du:dateUtc="2025-11-07T17:52:00Z">
        <w:r w:rsidRPr="00FF0E5C">
          <w:rPr>
            <w:rStyle w:val="eop"/>
            <w:color w:val="000000"/>
          </w:rPr>
          <w:t xml:space="preserve"> shall not implement </w:t>
        </w:r>
        <w:r>
          <w:rPr>
            <w:rStyle w:val="eop"/>
            <w:color w:val="000000"/>
          </w:rPr>
          <w:t xml:space="preserve">a </w:t>
        </w:r>
        <w:r w:rsidRPr="00FF0E5C">
          <w:rPr>
            <w:rStyle w:val="eop"/>
            <w:color w:val="000000"/>
          </w:rPr>
          <w:t>load trip or transfer scheme that disconnect</w:t>
        </w:r>
        <w:r>
          <w:rPr>
            <w:rStyle w:val="eop"/>
            <w:color w:val="000000"/>
          </w:rPr>
          <w:t>s</w:t>
        </w:r>
        <w:r w:rsidRPr="00FF0E5C">
          <w:rPr>
            <w:rStyle w:val="eop"/>
            <w:color w:val="000000"/>
          </w:rPr>
          <w:t xml:space="preserve"> or transfer</w:t>
        </w:r>
        <w:r>
          <w:rPr>
            <w:rStyle w:val="eop"/>
            <w:color w:val="000000"/>
          </w:rPr>
          <w:t>s</w:t>
        </w:r>
        <w:r w:rsidRPr="00FF0E5C">
          <w:rPr>
            <w:rStyle w:val="eop"/>
            <w:color w:val="000000"/>
          </w:rPr>
          <w:t xml:space="preserve"> load to backup generation due </w:t>
        </w:r>
        <w:r>
          <w:rPr>
            <w:rStyle w:val="eop"/>
            <w:color w:val="000000"/>
          </w:rPr>
          <w:t xml:space="preserve">solely </w:t>
        </w:r>
        <w:r w:rsidRPr="00FF0E5C">
          <w:rPr>
            <w:rStyle w:val="eop"/>
            <w:color w:val="000000"/>
          </w:rPr>
          <w:t xml:space="preserve">to a certain number of voltage sags or swells within a certain </w:t>
        </w:r>
        <w:proofErr w:type="gramStart"/>
        <w:r w:rsidRPr="00FF0E5C">
          <w:rPr>
            <w:rStyle w:val="eop"/>
            <w:color w:val="000000"/>
          </w:rPr>
          <w:t>period of time</w:t>
        </w:r>
        <w:proofErr w:type="gramEnd"/>
        <w:r>
          <w:rPr>
            <w:rStyle w:val="eop"/>
            <w:color w:val="000000"/>
          </w:rPr>
          <w:t xml:space="preserve"> if the L</w:t>
        </w:r>
      </w:ins>
      <w:ins w:id="1068" w:author="DCC 020926" w:date="2026-02-09T13:32:00Z" w16du:dateUtc="2026-02-09T19:32:00Z">
        <w:r w:rsidR="00CE2C69">
          <w:rPr>
            <w:rStyle w:val="eop"/>
            <w:color w:val="000000"/>
          </w:rPr>
          <w:t>arge</w:t>
        </w:r>
      </w:ins>
      <w:ins w:id="1069" w:author="ERCOT" w:date="2025-11-07T11:52:00Z" w16du:dateUtc="2025-11-07T17:52:00Z">
        <w:del w:id="1070" w:author="DCC 020926" w:date="2026-02-09T13:32:00Z" w16du:dateUtc="2026-02-09T19:32:00Z">
          <w:r w:rsidDel="00CE2C69">
            <w:rPr>
              <w:rStyle w:val="eop"/>
              <w:color w:val="000000"/>
            </w:rPr>
            <w:delText>E</w:delText>
          </w:r>
        </w:del>
      </w:ins>
      <w:ins w:id="1071" w:author="DCC 020926" w:date="2026-02-09T13:32:00Z" w16du:dateUtc="2026-02-09T19:32:00Z">
        <w:r w:rsidR="00CE2C69">
          <w:rPr>
            <w:rStyle w:val="eop"/>
            <w:color w:val="000000"/>
          </w:rPr>
          <w:t xml:space="preserve"> </w:t>
        </w:r>
      </w:ins>
      <w:ins w:id="1072" w:author="ERCOT" w:date="2025-11-07T11:52:00Z" w16du:dateUtc="2025-11-07T17:52:00Z">
        <w:r>
          <w:rPr>
            <w:rStyle w:val="eop"/>
            <w:color w:val="000000"/>
          </w:rPr>
          <w:t>L</w:t>
        </w:r>
      </w:ins>
      <w:ins w:id="1073" w:author="DCC 020926" w:date="2026-02-09T13:32:00Z" w16du:dateUtc="2026-02-09T19:32:00Z">
        <w:r w:rsidR="00CE2C69">
          <w:rPr>
            <w:rStyle w:val="eop"/>
            <w:color w:val="000000"/>
          </w:rPr>
          <w:t>oad</w:t>
        </w:r>
      </w:ins>
      <w:ins w:id="1074" w:author="ERCOT" w:date="2025-11-07T11:52:00Z" w16du:dateUtc="2025-11-07T17:52:00Z">
        <w:r>
          <w:rPr>
            <w:rStyle w:val="eop"/>
            <w:color w:val="000000"/>
          </w:rPr>
          <w:t xml:space="preserve"> is required under paragraph (</w:t>
        </w:r>
        <w:del w:id="1075" w:author="ERCOT 013026" w:date="2026-01-28T09:46:00Z" w16du:dateUtc="2026-01-28T15:46:00Z">
          <w:r w:rsidDel="00363AB6">
            <w:rPr>
              <w:rStyle w:val="eop"/>
              <w:color w:val="000000"/>
            </w:rPr>
            <w:delText>2</w:delText>
          </w:r>
        </w:del>
      </w:ins>
      <w:ins w:id="1076" w:author="ERCOT 013026" w:date="2026-01-28T09:46:00Z" w16du:dateUtc="2026-01-28T15:46:00Z">
        <w:r w:rsidR="00363AB6">
          <w:rPr>
            <w:rStyle w:val="eop"/>
            <w:color w:val="000000"/>
          </w:rPr>
          <w:t>3</w:t>
        </w:r>
      </w:ins>
      <w:ins w:id="1077" w:author="ERCOT" w:date="2025-11-07T11:52:00Z" w16du:dateUtc="2025-11-07T17:52:00Z">
        <w:r>
          <w:rPr>
            <w:rStyle w:val="eop"/>
            <w:color w:val="000000"/>
          </w:rPr>
          <w:t xml:space="preserve">) </w:t>
        </w:r>
      </w:ins>
      <w:ins w:id="1078" w:author="ERCOT" w:date="2025-11-13T18:25:00Z" w16du:dateUtc="2025-11-14T00:25:00Z">
        <w:r>
          <w:rPr>
            <w:rStyle w:val="eop"/>
            <w:color w:val="000000"/>
          </w:rPr>
          <w:t xml:space="preserve">above </w:t>
        </w:r>
      </w:ins>
      <w:ins w:id="1079" w:author="ERCOT" w:date="2025-11-07T11:52:00Z" w16du:dateUtc="2025-11-07T17:52:00Z">
        <w:r>
          <w:rPr>
            <w:rStyle w:val="eop"/>
            <w:color w:val="000000"/>
          </w:rPr>
          <w:t>to ride through each such condition</w:t>
        </w:r>
        <w:r w:rsidRPr="00FF0E5C">
          <w:rPr>
            <w:rStyle w:val="eop"/>
            <w:color w:val="000000"/>
          </w:rPr>
          <w:t xml:space="preserve">. </w:t>
        </w:r>
      </w:ins>
    </w:p>
    <w:p w14:paraId="709D89DF" w14:textId="4C8D0F62" w:rsidR="00AC445F" w:rsidRDefault="00AC445F" w:rsidP="00AC445F">
      <w:pPr>
        <w:keepNext/>
        <w:spacing w:after="240"/>
        <w:ind w:left="720" w:hanging="720"/>
        <w:rPr>
          <w:ins w:id="1080" w:author="ERCOT" w:date="2025-11-07T11:52:00Z" w16du:dateUtc="2025-11-07T17:52:00Z"/>
          <w:rStyle w:val="eop"/>
          <w:color w:val="000000"/>
        </w:rPr>
      </w:pPr>
      <w:ins w:id="1081" w:author="ERCOT" w:date="2025-11-07T11:52:00Z" w16du:dateUtc="2025-11-07T17:52:00Z">
        <w:r w:rsidRPr="00FF0E5C">
          <w:rPr>
            <w:rStyle w:val="eop"/>
            <w:color w:val="000000"/>
          </w:rPr>
          <w:t>(</w:t>
        </w:r>
      </w:ins>
      <w:ins w:id="1082" w:author="ERCOT 013026" w:date="2026-01-14T14:41:00Z" w16du:dateUtc="2026-01-14T20:41:00Z">
        <w:r w:rsidR="00691323">
          <w:rPr>
            <w:rStyle w:val="eop"/>
            <w:color w:val="000000"/>
          </w:rPr>
          <w:t>8</w:t>
        </w:r>
      </w:ins>
      <w:ins w:id="1083" w:author="ERCOT" w:date="2025-11-07T11:52:00Z" w16du:dateUtc="2025-11-07T17:52:00Z">
        <w:del w:id="1084" w:author="ERCOT 013026" w:date="2026-01-14T14:41:00Z" w16du:dateUtc="2026-01-14T20:41:00Z">
          <w:r w:rsidDel="00691323">
            <w:rPr>
              <w:rStyle w:val="eop"/>
              <w:color w:val="000000"/>
            </w:rPr>
            <w:delText>7</w:delText>
          </w:r>
        </w:del>
        <w:r w:rsidRPr="00FF0E5C">
          <w:rPr>
            <w:rStyle w:val="eop"/>
            <w:color w:val="000000"/>
          </w:rPr>
          <w:t>)</w:t>
        </w:r>
        <w:r>
          <w:tab/>
        </w:r>
        <w:r w:rsidRPr="00FF0E5C">
          <w:rPr>
            <w:rStyle w:val="eop"/>
            <w:color w:val="000000"/>
          </w:rPr>
          <w:t xml:space="preserve">If </w:t>
        </w:r>
        <w:r>
          <w:rPr>
            <w:rStyle w:val="eop"/>
            <w:color w:val="000000"/>
          </w:rPr>
          <w:t xml:space="preserve">ERCOT determines that </w:t>
        </w:r>
        <w:r w:rsidRPr="00FF0E5C">
          <w:rPr>
            <w:rStyle w:val="eop"/>
            <w:color w:val="000000"/>
          </w:rPr>
          <w:t>a</w:t>
        </w:r>
        <w:del w:id="1085" w:author="DCC 020926" w:date="2026-02-09T13:32:00Z" w16du:dateUtc="2026-02-09T19:32:00Z">
          <w:r w:rsidDel="00CE2C69">
            <w:rPr>
              <w:rStyle w:val="eop"/>
              <w:color w:val="000000"/>
            </w:rPr>
            <w:delText>n</w:delText>
          </w:r>
        </w:del>
        <w:r w:rsidRPr="00FF0E5C">
          <w:rPr>
            <w:rStyle w:val="eop"/>
            <w:color w:val="000000"/>
          </w:rPr>
          <w:t xml:space="preserve"> </w:t>
        </w:r>
        <w:r>
          <w:rPr>
            <w:rStyle w:val="eop"/>
            <w:color w:val="000000"/>
          </w:rPr>
          <w:t>L</w:t>
        </w:r>
      </w:ins>
      <w:ins w:id="1086" w:author="DCC 020926" w:date="2026-02-09T13:32:00Z" w16du:dateUtc="2026-02-09T19:32:00Z">
        <w:r w:rsidR="00CE2C69">
          <w:rPr>
            <w:rStyle w:val="eop"/>
            <w:color w:val="000000"/>
          </w:rPr>
          <w:t>arge</w:t>
        </w:r>
      </w:ins>
      <w:ins w:id="1087" w:author="ERCOT" w:date="2025-11-07T11:52:00Z" w16du:dateUtc="2025-11-07T17:52:00Z">
        <w:del w:id="1088" w:author="DCC 020926" w:date="2026-02-09T13:32:00Z" w16du:dateUtc="2026-02-09T19:32:00Z">
          <w:r w:rsidDel="00CE2C69">
            <w:rPr>
              <w:rStyle w:val="eop"/>
              <w:color w:val="000000"/>
            </w:rPr>
            <w:delText>E</w:delText>
          </w:r>
        </w:del>
      </w:ins>
      <w:ins w:id="1089" w:author="DCC 020926" w:date="2026-02-09T13:32:00Z" w16du:dateUtc="2026-02-09T19:32:00Z">
        <w:r w:rsidR="00CE2C69">
          <w:rPr>
            <w:rStyle w:val="eop"/>
            <w:color w:val="000000"/>
          </w:rPr>
          <w:t xml:space="preserve"> </w:t>
        </w:r>
      </w:ins>
      <w:ins w:id="1090" w:author="ERCOT" w:date="2025-11-07T11:52:00Z" w16du:dateUtc="2025-11-07T17:52:00Z">
        <w:r>
          <w:rPr>
            <w:rStyle w:val="eop"/>
            <w:color w:val="000000"/>
          </w:rPr>
          <w:t>L</w:t>
        </w:r>
      </w:ins>
      <w:ins w:id="1091" w:author="DCC 020926" w:date="2026-02-09T13:32:00Z" w16du:dateUtc="2026-02-09T19:32:00Z">
        <w:r w:rsidR="00CE2C69">
          <w:rPr>
            <w:rStyle w:val="eop"/>
            <w:color w:val="000000"/>
          </w:rPr>
          <w:t>oad</w:t>
        </w:r>
      </w:ins>
      <w:ins w:id="1092" w:author="ERCOT" w:date="2025-11-07T11:52:00Z" w16du:dateUtc="2025-11-07T17:52:00Z">
        <w:r w:rsidRPr="00FF0E5C">
          <w:rPr>
            <w:rStyle w:val="eop"/>
            <w:color w:val="000000"/>
          </w:rPr>
          <w:t xml:space="preserve"> </w:t>
        </w:r>
        <w:r>
          <w:rPr>
            <w:rStyle w:val="eop"/>
            <w:color w:val="000000"/>
          </w:rPr>
          <w:t xml:space="preserve">has </w:t>
        </w:r>
        <w:r w:rsidRPr="00FF0E5C">
          <w:rPr>
            <w:rStyle w:val="eop"/>
            <w:color w:val="000000"/>
          </w:rPr>
          <w:t>fail</w:t>
        </w:r>
        <w:r>
          <w:rPr>
            <w:rStyle w:val="eop"/>
            <w:color w:val="000000"/>
          </w:rPr>
          <w:t>ed</w:t>
        </w:r>
        <w:r w:rsidRPr="00FF0E5C">
          <w:rPr>
            <w:rStyle w:val="eop"/>
            <w:color w:val="000000"/>
          </w:rPr>
          <w:t xml:space="preserve"> to ride</w:t>
        </w:r>
        <w:r>
          <w:rPr>
            <w:rStyle w:val="eop"/>
            <w:color w:val="000000"/>
          </w:rPr>
          <w:t xml:space="preserve"> </w:t>
        </w:r>
        <w:r w:rsidRPr="00FF0E5C">
          <w:rPr>
            <w:rStyle w:val="eop"/>
            <w:color w:val="000000"/>
          </w:rPr>
          <w:t>through a voltage disturbance in accordance with any requirement in</w:t>
        </w:r>
        <w:r>
          <w:rPr>
            <w:rStyle w:val="eop"/>
            <w:color w:val="000000"/>
          </w:rPr>
          <w:t xml:space="preserve"> </w:t>
        </w:r>
      </w:ins>
      <w:ins w:id="1093" w:author="ERCOT" w:date="2025-11-13T18:26:00Z" w16du:dateUtc="2025-11-14T00:26:00Z">
        <w:del w:id="1094" w:author="ERCOT 013026" w:date="2026-01-14T14:58:00Z" w16du:dateUtc="2026-01-14T20:58:00Z">
          <w:r w:rsidDel="00E0676D">
            <w:rPr>
              <w:rStyle w:val="eop"/>
              <w:color w:val="000000"/>
            </w:rPr>
            <w:delText xml:space="preserve">this </w:delText>
          </w:r>
        </w:del>
      </w:ins>
      <w:ins w:id="1095" w:author="ERCOT 013026" w:date="2026-01-14T14:58:00Z" w16du:dateUtc="2026-01-14T20:58:00Z">
        <w:r w:rsidR="00E0676D">
          <w:rPr>
            <w:rStyle w:val="eop"/>
            <w:color w:val="000000"/>
          </w:rPr>
          <w:t>Section</w:t>
        </w:r>
      </w:ins>
      <w:ins w:id="1096" w:author="ERCOT" w:date="2025-11-07T11:52:00Z" w16du:dateUtc="2025-11-07T17:52:00Z">
        <w:r w:rsidRPr="00FF0E5C">
          <w:rPr>
            <w:rStyle w:val="eop"/>
            <w:color w:val="000000"/>
          </w:rPr>
          <w:t xml:space="preserve"> 2.1</w:t>
        </w:r>
      </w:ins>
      <w:ins w:id="1097" w:author="ERCOT 013026" w:date="2026-01-14T14:58:00Z" w16du:dateUtc="2026-01-14T20:58:00Z">
        <w:r w:rsidR="00E0676D">
          <w:rPr>
            <w:rStyle w:val="eop"/>
            <w:color w:val="000000"/>
          </w:rPr>
          <w:t>5</w:t>
        </w:r>
      </w:ins>
      <w:ins w:id="1098" w:author="ERCOT" w:date="2025-11-07T11:52:00Z" w16du:dateUtc="2025-11-07T17:52:00Z">
        <w:del w:id="1099" w:author="ERCOT 013026" w:date="2026-01-14T14:58:00Z" w16du:dateUtc="2026-01-14T20:58:00Z">
          <w:r w:rsidRPr="00FF0E5C" w:rsidDel="00E0676D">
            <w:rPr>
              <w:rStyle w:val="eop"/>
              <w:color w:val="000000"/>
            </w:rPr>
            <w:delText>4</w:delText>
          </w:r>
        </w:del>
      </w:ins>
      <w:ins w:id="1100" w:author="ERCOT" w:date="2025-11-13T18:25:00Z" w16du:dateUtc="2025-11-14T00:25:00Z">
        <w:r>
          <w:rPr>
            <w:rStyle w:val="eop"/>
            <w:color w:val="000000"/>
          </w:rPr>
          <w:t>:</w:t>
        </w:r>
      </w:ins>
    </w:p>
    <w:p w14:paraId="66BF1F21" w14:textId="77777777" w:rsidR="00AC445F" w:rsidRDefault="00AC445F" w:rsidP="00AC445F">
      <w:pPr>
        <w:keepNext/>
        <w:spacing w:after="240"/>
        <w:ind w:left="1440" w:hanging="720"/>
        <w:rPr>
          <w:ins w:id="1101" w:author="ERCOT" w:date="2025-11-13T18:25:00Z" w16du:dateUtc="2025-11-14T00:25:00Z"/>
          <w:rStyle w:val="eop"/>
          <w:color w:val="000000"/>
        </w:rPr>
      </w:pPr>
      <w:ins w:id="1102" w:author="ERCOT" w:date="2025-11-07T11:52:00Z" w16du:dateUtc="2025-11-07T17:52:00Z">
        <w:r>
          <w:rPr>
            <w:rStyle w:val="eop"/>
            <w:color w:val="000000"/>
          </w:rPr>
          <w:t>(a)</w:t>
        </w:r>
        <w:r>
          <w:rPr>
            <w:rStyle w:val="eop"/>
            <w:color w:val="000000"/>
          </w:rPr>
          <w:tab/>
          <w:t xml:space="preserve">The </w:t>
        </w:r>
        <w:r w:rsidRPr="00FF0E5C">
          <w:rPr>
            <w:rStyle w:val="eop"/>
            <w:color w:val="000000"/>
          </w:rPr>
          <w:t>interconnecting T</w:t>
        </w:r>
        <w:r>
          <w:rPr>
            <w:rStyle w:val="eop"/>
            <w:color w:val="000000"/>
          </w:rPr>
          <w:t>D</w:t>
        </w:r>
        <w:r w:rsidRPr="00FF0E5C">
          <w:rPr>
            <w:rStyle w:val="eop"/>
            <w:color w:val="000000"/>
          </w:rPr>
          <w:t xml:space="preserve">SP shall </w:t>
        </w:r>
        <w:r>
          <w:rPr>
            <w:rStyle w:val="eop"/>
            <w:color w:val="000000"/>
          </w:rPr>
          <w:t>provide available information to ERCOT to assist with ERCOT’s event analysis;</w:t>
        </w:r>
      </w:ins>
    </w:p>
    <w:p w14:paraId="4D1A1D37" w14:textId="729B89E1" w:rsidR="00AC445F" w:rsidRDefault="00AC445F" w:rsidP="00AC445F">
      <w:pPr>
        <w:keepNext/>
        <w:spacing w:after="240"/>
        <w:ind w:left="1440" w:hanging="720"/>
        <w:rPr>
          <w:ins w:id="1103" w:author="ERCOT" w:date="2025-11-13T18:25:00Z" w16du:dateUtc="2025-11-14T00:25:00Z"/>
          <w:rStyle w:val="eop"/>
          <w:color w:val="000000"/>
        </w:rPr>
      </w:pPr>
      <w:ins w:id="1104" w:author="ERCOT" w:date="2025-11-13T18:25:00Z" w16du:dateUtc="2025-11-14T00:25:00Z">
        <w:r>
          <w:rPr>
            <w:rStyle w:val="eop"/>
            <w:color w:val="000000"/>
          </w:rPr>
          <w:t>(b)</w:t>
        </w:r>
        <w:r>
          <w:rPr>
            <w:rStyle w:val="eop"/>
            <w:color w:val="000000"/>
          </w:rPr>
          <w:tab/>
          <w:t>The Customer representing the L</w:t>
        </w:r>
      </w:ins>
      <w:ins w:id="1105" w:author="DCC 020926" w:date="2026-02-09T13:32:00Z" w16du:dateUtc="2026-02-09T19:32:00Z">
        <w:r w:rsidR="00CE2C69">
          <w:rPr>
            <w:rStyle w:val="eop"/>
            <w:color w:val="000000"/>
          </w:rPr>
          <w:t>arge</w:t>
        </w:r>
      </w:ins>
      <w:ins w:id="1106" w:author="ERCOT" w:date="2025-11-13T18:25:00Z" w16du:dateUtc="2025-11-14T00:25:00Z">
        <w:del w:id="1107" w:author="DCC 020926" w:date="2026-02-09T13:32:00Z" w16du:dateUtc="2026-02-09T19:32:00Z">
          <w:r w:rsidDel="00CE2C69">
            <w:rPr>
              <w:rStyle w:val="eop"/>
              <w:color w:val="000000"/>
            </w:rPr>
            <w:delText>E</w:delText>
          </w:r>
        </w:del>
      </w:ins>
      <w:ins w:id="1108" w:author="DCC 020926" w:date="2026-02-09T13:32:00Z" w16du:dateUtc="2026-02-09T19:32:00Z">
        <w:r w:rsidR="00CE2C69">
          <w:rPr>
            <w:rStyle w:val="eop"/>
            <w:color w:val="000000"/>
          </w:rPr>
          <w:t xml:space="preserve"> </w:t>
        </w:r>
      </w:ins>
      <w:ins w:id="1109" w:author="ERCOT" w:date="2025-11-13T18:25:00Z" w16du:dateUtc="2025-11-14T00:25:00Z">
        <w:r>
          <w:rPr>
            <w:rStyle w:val="eop"/>
            <w:color w:val="000000"/>
          </w:rPr>
          <w:t>L</w:t>
        </w:r>
      </w:ins>
      <w:ins w:id="1110" w:author="DCC 020926" w:date="2026-02-09T13:32:00Z" w16du:dateUtc="2026-02-09T19:32:00Z">
        <w:r w:rsidR="00CE2C69">
          <w:rPr>
            <w:rStyle w:val="eop"/>
            <w:color w:val="000000"/>
          </w:rPr>
          <w:t>oad</w:t>
        </w:r>
      </w:ins>
      <w:ins w:id="1111" w:author="ERCOT" w:date="2025-11-13T18:25:00Z" w16du:dateUtc="2025-11-14T00:25:00Z">
        <w:r>
          <w:rPr>
            <w:rStyle w:val="eop"/>
            <w:color w:val="000000"/>
          </w:rPr>
          <w:t xml:space="preserve"> shall:</w:t>
        </w:r>
      </w:ins>
    </w:p>
    <w:p w14:paraId="7DDF93DA" w14:textId="77777777" w:rsidR="00AC445F" w:rsidRDefault="00AC445F" w:rsidP="00AC445F">
      <w:pPr>
        <w:keepNext/>
        <w:spacing w:after="240"/>
        <w:ind w:left="2160" w:hanging="720"/>
        <w:rPr>
          <w:ins w:id="1112" w:author="ERCOT" w:date="2025-11-07T11:52:00Z" w16du:dateUtc="2025-11-07T17:52:00Z"/>
          <w:rStyle w:val="eop"/>
          <w:color w:val="000000"/>
        </w:rPr>
      </w:pPr>
      <w:ins w:id="1113" w:author="ERCOT" w:date="2025-11-07T11:52:00Z" w16du:dateUtc="2025-11-07T17:52:00Z">
        <w:r>
          <w:rPr>
            <w:rStyle w:val="eop"/>
            <w:color w:val="000000"/>
          </w:rPr>
          <w:t>(i)</w:t>
        </w:r>
        <w:r>
          <w:rPr>
            <w:rStyle w:val="eop"/>
            <w:color w:val="000000"/>
          </w:rPr>
          <w:tab/>
          <w:t>Investigate and determine the root cause of the voltage ride-through failure and report the results of the investigation to ERCOT within 90 days of ERCOT’s request;</w:t>
        </w:r>
      </w:ins>
    </w:p>
    <w:p w14:paraId="05382057" w14:textId="5E1FBD4B" w:rsidR="00AC445F" w:rsidRDefault="00AC445F" w:rsidP="00AC445F">
      <w:pPr>
        <w:keepNext/>
        <w:spacing w:after="240"/>
        <w:ind w:left="2160" w:hanging="720"/>
        <w:rPr>
          <w:ins w:id="1114" w:author="ERCOT" w:date="2025-11-07T11:52:00Z" w16du:dateUtc="2025-11-07T17:52:00Z"/>
          <w:rStyle w:val="eop"/>
          <w:color w:val="000000"/>
        </w:rPr>
      </w:pPr>
      <w:ins w:id="1115" w:author="ERCOT" w:date="2025-11-07T11:52:00Z" w16du:dateUtc="2025-11-07T17:52:00Z">
        <w:r>
          <w:rPr>
            <w:rStyle w:val="eop"/>
            <w:color w:val="000000"/>
          </w:rPr>
          <w:t>(ii)</w:t>
        </w:r>
        <w:r>
          <w:rPr>
            <w:rStyle w:val="eop"/>
            <w:color w:val="000000"/>
          </w:rPr>
          <w:tab/>
          <w:t>Develop a plan to ensure the L</w:t>
        </w:r>
      </w:ins>
      <w:ins w:id="1116" w:author="DCC 020926" w:date="2026-02-09T13:32:00Z" w16du:dateUtc="2026-02-09T19:32:00Z">
        <w:r w:rsidR="00CE2C69">
          <w:rPr>
            <w:rStyle w:val="eop"/>
            <w:color w:val="000000"/>
          </w:rPr>
          <w:t>arge</w:t>
        </w:r>
      </w:ins>
      <w:ins w:id="1117" w:author="ERCOT" w:date="2025-11-07T11:52:00Z" w16du:dateUtc="2025-11-07T17:52:00Z">
        <w:del w:id="1118" w:author="DCC 020926" w:date="2026-02-09T13:32:00Z" w16du:dateUtc="2026-02-09T19:32:00Z">
          <w:r w:rsidDel="00CE2C69">
            <w:rPr>
              <w:rStyle w:val="eop"/>
              <w:color w:val="000000"/>
            </w:rPr>
            <w:delText>E</w:delText>
          </w:r>
        </w:del>
      </w:ins>
      <w:ins w:id="1119" w:author="DCC 020926" w:date="2026-02-09T13:32:00Z" w16du:dateUtc="2026-02-09T19:32:00Z">
        <w:r w:rsidR="00CE2C69">
          <w:rPr>
            <w:rStyle w:val="eop"/>
            <w:color w:val="000000"/>
          </w:rPr>
          <w:t xml:space="preserve"> </w:t>
        </w:r>
      </w:ins>
      <w:ins w:id="1120" w:author="ERCOT" w:date="2025-11-07T11:52:00Z" w16du:dateUtc="2025-11-07T17:52:00Z">
        <w:r>
          <w:rPr>
            <w:rStyle w:val="eop"/>
            <w:color w:val="000000"/>
          </w:rPr>
          <w:t>L</w:t>
        </w:r>
      </w:ins>
      <w:ins w:id="1121" w:author="DCC 020926" w:date="2026-02-09T13:32:00Z" w16du:dateUtc="2026-02-09T19:32:00Z">
        <w:r w:rsidR="00CE2C69">
          <w:rPr>
            <w:rStyle w:val="eop"/>
            <w:color w:val="000000"/>
          </w:rPr>
          <w:t>oad</w:t>
        </w:r>
      </w:ins>
      <w:ins w:id="1122" w:author="ERCOT" w:date="2025-11-07T11:52:00Z" w16du:dateUtc="2025-11-07T17:52:00Z">
        <w:r>
          <w:rPr>
            <w:rStyle w:val="eop"/>
            <w:color w:val="000000"/>
          </w:rPr>
          <w:t xml:space="preserve"> can meet the applicable ride-through performance requirements and submit the plan to ERCOT within 90 days of completion of (i) above; and</w:t>
        </w:r>
      </w:ins>
    </w:p>
    <w:p w14:paraId="553D4CBF" w14:textId="77777777" w:rsidR="00AC445F" w:rsidRPr="00536570" w:rsidRDefault="00AC445F" w:rsidP="00AC445F">
      <w:pPr>
        <w:keepNext/>
        <w:spacing w:after="240"/>
        <w:ind w:left="2160" w:hanging="720"/>
        <w:rPr>
          <w:ins w:id="1123" w:author="ERCOT" w:date="2025-11-07T11:52:00Z" w16du:dateUtc="2025-11-07T17:52:00Z"/>
          <w:rStyle w:val="eop"/>
          <w:color w:val="000000"/>
        </w:rPr>
      </w:pPr>
      <w:ins w:id="1124" w:author="ERCOT" w:date="2025-11-07T11:52:00Z" w16du:dateUtc="2025-11-07T17:52:00Z">
        <w:r w:rsidRPr="00536570">
          <w:rPr>
            <w:rStyle w:val="eop"/>
            <w:color w:val="000000"/>
          </w:rPr>
          <w:t>(iii)</w:t>
        </w:r>
        <w:r w:rsidRPr="00536570">
          <w:rPr>
            <w:rStyle w:val="eop"/>
            <w:color w:val="000000"/>
          </w:rPr>
          <w:tab/>
          <w:t>Implement the plan upon ERCOT approval within 180 days of (ii) above unless ERCOT approves a longer timeline.</w:t>
        </w:r>
      </w:ins>
    </w:p>
    <w:p w14:paraId="2FBE3B2D" w14:textId="5E57EAFB" w:rsidR="00152993" w:rsidRDefault="00AC445F" w:rsidP="00AC445F">
      <w:pPr>
        <w:spacing w:after="240"/>
        <w:ind w:left="1440" w:hanging="720"/>
      </w:pPr>
      <w:ins w:id="1125" w:author="ERCOT" w:date="2025-11-07T11:52:00Z" w16du:dateUtc="2025-11-07T17:52:00Z">
        <w:r w:rsidRPr="00536570">
          <w:rPr>
            <w:rStyle w:val="eop"/>
            <w:color w:val="000000"/>
          </w:rPr>
          <w:t>(c)</w:t>
        </w:r>
        <w:r w:rsidRPr="00536570">
          <w:rPr>
            <w:rStyle w:val="eop"/>
            <w:color w:val="000000"/>
          </w:rPr>
          <w:tab/>
        </w:r>
      </w:ins>
      <w:ins w:id="1126" w:author="ERCOT" w:date="2025-11-13T18:26:00Z" w16du:dateUtc="2025-11-14T00:26:00Z">
        <w:r w:rsidRPr="00536570">
          <w:rPr>
            <w:rStyle w:val="eop"/>
            <w:color w:val="000000"/>
          </w:rPr>
          <w:t xml:space="preserve">Notwithstanding the requirements of </w:t>
        </w:r>
        <w:r>
          <w:rPr>
            <w:rStyle w:val="eop"/>
            <w:color w:val="000000"/>
          </w:rPr>
          <w:t>p</w:t>
        </w:r>
        <w:r w:rsidRPr="00536570">
          <w:rPr>
            <w:rStyle w:val="eop"/>
            <w:color w:val="000000"/>
          </w:rPr>
          <w:t>aragraph (b)</w:t>
        </w:r>
        <w:r>
          <w:rPr>
            <w:rStyle w:val="eop"/>
            <w:color w:val="000000"/>
          </w:rPr>
          <w:t xml:space="preserve"> above</w:t>
        </w:r>
        <w:r w:rsidRPr="00536570">
          <w:rPr>
            <w:rStyle w:val="eop"/>
            <w:color w:val="000000"/>
          </w:rPr>
          <w:t>, if ERCOT determines that the operation of a</w:t>
        </w:r>
        <w:del w:id="1127" w:author="DCC 020926" w:date="2026-02-09T13:33:00Z" w16du:dateUtc="2026-02-09T19:33:00Z">
          <w:r w:rsidRPr="00536570" w:rsidDel="00CE2C69">
            <w:rPr>
              <w:rStyle w:val="eop"/>
              <w:color w:val="000000"/>
            </w:rPr>
            <w:delText>n</w:delText>
          </w:r>
        </w:del>
        <w:r w:rsidRPr="00536570">
          <w:rPr>
            <w:rStyle w:val="eop"/>
            <w:color w:val="000000"/>
          </w:rPr>
          <w:t xml:space="preserve"> L</w:t>
        </w:r>
      </w:ins>
      <w:ins w:id="1128" w:author="DCC 020926" w:date="2026-02-09T13:33:00Z" w16du:dateUtc="2026-02-09T19:33:00Z">
        <w:r w:rsidR="00CE2C69">
          <w:rPr>
            <w:rStyle w:val="eop"/>
            <w:color w:val="000000"/>
          </w:rPr>
          <w:t>arge</w:t>
        </w:r>
      </w:ins>
      <w:ins w:id="1129" w:author="ERCOT" w:date="2025-11-13T18:26:00Z" w16du:dateUtc="2025-11-14T00:26:00Z">
        <w:del w:id="1130" w:author="DCC 020926" w:date="2026-02-09T13:33:00Z" w16du:dateUtc="2026-02-09T19:33:00Z">
          <w:r w:rsidRPr="00536570" w:rsidDel="00CE2C69">
            <w:rPr>
              <w:rStyle w:val="eop"/>
              <w:color w:val="000000"/>
            </w:rPr>
            <w:delText>E</w:delText>
          </w:r>
        </w:del>
      </w:ins>
      <w:ins w:id="1131" w:author="DCC 020926" w:date="2026-02-09T13:33:00Z" w16du:dateUtc="2026-02-09T19:33:00Z">
        <w:r w:rsidR="00CE2C69">
          <w:rPr>
            <w:rStyle w:val="eop"/>
            <w:color w:val="000000"/>
          </w:rPr>
          <w:t xml:space="preserve"> </w:t>
        </w:r>
      </w:ins>
      <w:ins w:id="1132" w:author="ERCOT" w:date="2025-11-13T18:26:00Z" w16du:dateUtc="2025-11-14T00:26:00Z">
        <w:r w:rsidRPr="00536570">
          <w:rPr>
            <w:rStyle w:val="eop"/>
            <w:color w:val="000000"/>
          </w:rPr>
          <w:t>L</w:t>
        </w:r>
      </w:ins>
      <w:ins w:id="1133" w:author="DCC 020926" w:date="2026-02-09T13:33:00Z" w16du:dateUtc="2026-02-09T19:33:00Z">
        <w:r w:rsidR="00CE2C69">
          <w:rPr>
            <w:rStyle w:val="eop"/>
            <w:color w:val="000000"/>
          </w:rPr>
          <w:t>oad</w:t>
        </w:r>
      </w:ins>
      <w:ins w:id="1134" w:author="ERCOT" w:date="2025-11-13T18:26:00Z" w16du:dateUtc="2025-11-14T00:26:00Z">
        <w:r w:rsidRPr="00536570">
          <w:rPr>
            <w:rStyle w:val="eop"/>
            <w:color w:val="000000"/>
          </w:rPr>
          <w:t xml:space="preserve"> following a failure to comply with the requirements of</w:t>
        </w:r>
        <w:r>
          <w:rPr>
            <w:rStyle w:val="eop"/>
            <w:color w:val="000000"/>
          </w:rPr>
          <w:t xml:space="preserve"> </w:t>
        </w:r>
        <w:del w:id="1135" w:author="ERCOT 013026" w:date="2026-01-14T14:58:00Z" w16du:dateUtc="2026-01-14T20:58:00Z">
          <w:r w:rsidDel="00E0676D">
            <w:rPr>
              <w:rStyle w:val="eop"/>
              <w:color w:val="000000"/>
            </w:rPr>
            <w:delText>this</w:delText>
          </w:r>
          <w:r w:rsidRPr="00536570" w:rsidDel="00E0676D">
            <w:rPr>
              <w:rStyle w:val="eop"/>
              <w:color w:val="000000"/>
            </w:rPr>
            <w:delText xml:space="preserve"> </w:delText>
          </w:r>
        </w:del>
        <w:r w:rsidRPr="00536570">
          <w:rPr>
            <w:rStyle w:val="eop"/>
            <w:color w:val="000000"/>
          </w:rPr>
          <w:t>Section 2.</w:t>
        </w:r>
        <w:r>
          <w:rPr>
            <w:rStyle w:val="eop"/>
            <w:color w:val="000000"/>
          </w:rPr>
          <w:t>1</w:t>
        </w:r>
      </w:ins>
      <w:ins w:id="1136" w:author="ERCOT 013026" w:date="2026-01-14T14:58:00Z" w16du:dateUtc="2026-01-14T20:58:00Z">
        <w:r w:rsidR="00E0676D">
          <w:rPr>
            <w:rStyle w:val="eop"/>
            <w:color w:val="000000"/>
          </w:rPr>
          <w:t>5</w:t>
        </w:r>
      </w:ins>
      <w:ins w:id="1137" w:author="ERCOT" w:date="2025-11-13T18:26:00Z" w16du:dateUtc="2025-11-14T00:26:00Z">
        <w:del w:id="1138" w:author="ERCOT 013026" w:date="2026-01-14T14:59:00Z" w16du:dateUtc="2026-01-14T20:59:00Z">
          <w:r w:rsidRPr="00536570" w:rsidDel="00E0676D">
            <w:rPr>
              <w:rStyle w:val="eop"/>
              <w:color w:val="000000"/>
            </w:rPr>
            <w:delText>4</w:delText>
          </w:r>
        </w:del>
        <w:r w:rsidRPr="00536570">
          <w:rPr>
            <w:rStyle w:val="eop"/>
            <w:color w:val="000000"/>
          </w:rPr>
          <w:t xml:space="preserve"> poses an imminent risk to local or system reliability, ERCOT may require the L</w:t>
        </w:r>
      </w:ins>
      <w:ins w:id="1139" w:author="DCC 020926" w:date="2026-02-09T13:33:00Z" w16du:dateUtc="2026-02-09T19:33:00Z">
        <w:r w:rsidR="00CE2C69">
          <w:rPr>
            <w:rStyle w:val="eop"/>
            <w:color w:val="000000"/>
          </w:rPr>
          <w:t>arge</w:t>
        </w:r>
      </w:ins>
      <w:ins w:id="1140" w:author="ERCOT" w:date="2025-11-13T18:26:00Z" w16du:dateUtc="2025-11-14T00:26:00Z">
        <w:del w:id="1141" w:author="DCC 020926" w:date="2026-02-09T13:33:00Z" w16du:dateUtc="2026-02-09T19:33:00Z">
          <w:r w:rsidRPr="00536570" w:rsidDel="00CE2C69">
            <w:rPr>
              <w:rStyle w:val="eop"/>
              <w:color w:val="000000"/>
            </w:rPr>
            <w:delText>E</w:delText>
          </w:r>
        </w:del>
      </w:ins>
      <w:ins w:id="1142" w:author="DCC 020926" w:date="2026-02-09T13:33:00Z" w16du:dateUtc="2026-02-09T19:33:00Z">
        <w:r w:rsidR="00CE2C69">
          <w:rPr>
            <w:rStyle w:val="eop"/>
            <w:color w:val="000000"/>
          </w:rPr>
          <w:t xml:space="preserve"> </w:t>
        </w:r>
      </w:ins>
      <w:ins w:id="1143" w:author="ERCOT" w:date="2025-11-13T18:26:00Z" w16du:dateUtc="2025-11-14T00:26:00Z">
        <w:r w:rsidRPr="00536570">
          <w:rPr>
            <w:rStyle w:val="eop"/>
            <w:color w:val="000000"/>
          </w:rPr>
          <w:t>L</w:t>
        </w:r>
      </w:ins>
      <w:ins w:id="1144" w:author="DCC 020926" w:date="2026-02-09T13:33:00Z" w16du:dateUtc="2026-02-09T19:33:00Z">
        <w:r w:rsidR="00CE2C69">
          <w:rPr>
            <w:rStyle w:val="eop"/>
            <w:color w:val="000000"/>
          </w:rPr>
          <w:t>oad</w:t>
        </w:r>
      </w:ins>
      <w:ins w:id="1145" w:author="ERCOT" w:date="2025-11-13T18:26:00Z" w16du:dateUtc="2025-11-14T00:26:00Z">
        <w:r w:rsidRPr="00536570">
          <w:rPr>
            <w:rStyle w:val="eop"/>
            <w:color w:val="000000"/>
          </w:rPr>
          <w:t xml:space="preserve"> to disconnect from the ERCOT System and remain disconnected until the Customer </w:t>
        </w:r>
        <w:r>
          <w:rPr>
            <w:rStyle w:val="eop"/>
            <w:color w:val="000000"/>
          </w:rPr>
          <w:t>representing</w:t>
        </w:r>
        <w:r w:rsidRPr="00536570">
          <w:rPr>
            <w:rStyle w:val="eop"/>
            <w:color w:val="000000"/>
          </w:rPr>
          <w:t xml:space="preserve"> the L</w:t>
        </w:r>
      </w:ins>
      <w:ins w:id="1146" w:author="DCC 020926" w:date="2026-02-09T13:33:00Z" w16du:dateUtc="2026-02-09T19:33:00Z">
        <w:r w:rsidR="00CE2C69">
          <w:rPr>
            <w:rStyle w:val="eop"/>
            <w:color w:val="000000"/>
          </w:rPr>
          <w:t>arge</w:t>
        </w:r>
      </w:ins>
      <w:ins w:id="1147" w:author="ERCOT" w:date="2025-11-13T18:26:00Z" w16du:dateUtc="2025-11-14T00:26:00Z">
        <w:del w:id="1148" w:author="DCC 020926" w:date="2026-02-09T13:33:00Z" w16du:dateUtc="2026-02-09T19:33:00Z">
          <w:r w:rsidRPr="00536570" w:rsidDel="00CE2C69">
            <w:rPr>
              <w:rStyle w:val="eop"/>
              <w:color w:val="000000"/>
            </w:rPr>
            <w:delText>E</w:delText>
          </w:r>
        </w:del>
      </w:ins>
      <w:ins w:id="1149" w:author="DCC 020926" w:date="2026-02-09T13:33:00Z" w16du:dateUtc="2026-02-09T19:33:00Z">
        <w:r w:rsidR="00CE2C69">
          <w:rPr>
            <w:rStyle w:val="eop"/>
            <w:color w:val="000000"/>
          </w:rPr>
          <w:t xml:space="preserve"> </w:t>
        </w:r>
      </w:ins>
      <w:ins w:id="1150" w:author="ERCOT" w:date="2025-11-13T18:26:00Z" w16du:dateUtc="2025-11-14T00:26:00Z">
        <w:r w:rsidRPr="00536570">
          <w:rPr>
            <w:rStyle w:val="eop"/>
            <w:color w:val="000000"/>
          </w:rPr>
          <w:t>L</w:t>
        </w:r>
      </w:ins>
      <w:ins w:id="1151" w:author="DCC 020926" w:date="2026-02-09T13:33:00Z" w16du:dateUtc="2026-02-09T19:33:00Z">
        <w:r w:rsidR="00CE2C69">
          <w:rPr>
            <w:rStyle w:val="eop"/>
            <w:color w:val="000000"/>
          </w:rPr>
          <w:t>oad</w:t>
        </w:r>
      </w:ins>
      <w:ins w:id="1152" w:author="ERCOT" w:date="2025-11-13T18:26:00Z" w16du:dateUtc="2025-11-14T00:26:00Z">
        <w:r w:rsidRPr="00536570">
          <w:rPr>
            <w:rStyle w:val="eop"/>
            <w:color w:val="000000"/>
          </w:rPr>
          <w:t xml:space="preserve"> has demonstrated to ERCOT’s satisfaction that the L</w:t>
        </w:r>
      </w:ins>
      <w:ins w:id="1153" w:author="DCC 020926" w:date="2026-02-09T13:33:00Z" w16du:dateUtc="2026-02-09T19:33:00Z">
        <w:r w:rsidR="00CE2C69">
          <w:rPr>
            <w:rStyle w:val="eop"/>
            <w:color w:val="000000"/>
          </w:rPr>
          <w:t>arge</w:t>
        </w:r>
      </w:ins>
      <w:ins w:id="1154" w:author="ERCOT" w:date="2025-11-13T18:26:00Z" w16du:dateUtc="2025-11-14T00:26:00Z">
        <w:del w:id="1155" w:author="DCC 020926" w:date="2026-02-09T13:33:00Z" w16du:dateUtc="2026-02-09T19:33:00Z">
          <w:r w:rsidRPr="00536570" w:rsidDel="00CE2C69">
            <w:rPr>
              <w:rStyle w:val="eop"/>
              <w:color w:val="000000"/>
            </w:rPr>
            <w:delText>E</w:delText>
          </w:r>
        </w:del>
      </w:ins>
      <w:ins w:id="1156" w:author="DCC 020926" w:date="2026-02-09T13:33:00Z" w16du:dateUtc="2026-02-09T19:33:00Z">
        <w:r w:rsidR="00CE2C69">
          <w:rPr>
            <w:rStyle w:val="eop"/>
            <w:color w:val="000000"/>
          </w:rPr>
          <w:t xml:space="preserve"> </w:t>
        </w:r>
      </w:ins>
      <w:ins w:id="1157" w:author="ERCOT" w:date="2025-11-13T18:26:00Z" w16du:dateUtc="2025-11-14T00:26:00Z">
        <w:r w:rsidRPr="00536570">
          <w:rPr>
            <w:rStyle w:val="eop"/>
            <w:color w:val="000000"/>
          </w:rPr>
          <w:t>L</w:t>
        </w:r>
      </w:ins>
      <w:ins w:id="1158" w:author="DCC 020926" w:date="2026-02-09T13:33:00Z" w16du:dateUtc="2026-02-09T19:33:00Z">
        <w:r w:rsidR="00CE2C69">
          <w:rPr>
            <w:rStyle w:val="eop"/>
            <w:color w:val="000000"/>
          </w:rPr>
          <w:t>oad</w:t>
        </w:r>
      </w:ins>
      <w:ins w:id="1159" w:author="ERCOT" w:date="2025-11-13T18:26:00Z" w16du:dateUtc="2025-11-14T00:26:00Z">
        <w:r w:rsidRPr="00536570">
          <w:rPr>
            <w:rStyle w:val="eop"/>
            <w:color w:val="000000"/>
          </w:rPr>
          <w:t xml:space="preserve"> can comply with the ride-through performance requirements of this Section</w:t>
        </w:r>
        <w:r>
          <w:rPr>
            <w:rStyle w:val="eop"/>
            <w:color w:val="000000"/>
          </w:rPr>
          <w:t>.</w:t>
        </w:r>
      </w:ins>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8037C" w14:textId="77777777" w:rsidR="007D00BC" w:rsidRDefault="007D00BC">
      <w:r>
        <w:separator/>
      </w:r>
    </w:p>
  </w:endnote>
  <w:endnote w:type="continuationSeparator" w:id="0">
    <w:p w14:paraId="3D9F844F" w14:textId="77777777" w:rsidR="007D00BC" w:rsidRDefault="007D0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F2533" w14:textId="2F57D3AD"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F28DD">
      <w:rPr>
        <w:rFonts w:ascii="Arial" w:hAnsi="Arial"/>
        <w:noProof/>
        <w:sz w:val="18"/>
      </w:rPr>
      <w:t>282NOGRR-09 Data Center Coalition Comments 020926</w:t>
    </w:r>
    <w:r>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p>
  <w:p w14:paraId="54A2F7E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156F9" w14:textId="77777777" w:rsidR="007D00BC" w:rsidRDefault="007D00BC">
      <w:r>
        <w:separator/>
      </w:r>
    </w:p>
  </w:footnote>
  <w:footnote w:type="continuationSeparator" w:id="0">
    <w:p w14:paraId="655926DC" w14:textId="77777777" w:rsidR="007D00BC" w:rsidRDefault="007D00BC">
      <w:r>
        <w:continuationSeparator/>
      </w:r>
    </w:p>
  </w:footnote>
  <w:footnote w:id="1">
    <w:p w14:paraId="658419B1" w14:textId="77777777" w:rsidR="00DF28DD" w:rsidRDefault="00DF28DD" w:rsidP="00DF28DD">
      <w:pPr>
        <w:rPr>
          <w:sz w:val="20"/>
          <w:szCs w:val="20"/>
        </w:rPr>
      </w:pPr>
      <w:r>
        <w:rPr>
          <w:sz w:val="20"/>
          <w:szCs w:val="20"/>
          <w:vertAlign w:val="superscript"/>
        </w:rPr>
        <w:footnoteRef/>
      </w:r>
      <w:r>
        <w:rPr>
          <w:sz w:val="20"/>
          <w:szCs w:val="20"/>
        </w:rPr>
        <w:t xml:space="preserve"> The Data Center Coalition is a membership organization of leading data center owners and operators. Public testimony and written comments submitted by DCC do not necessarily reflect the views of each individual DCC member. A list of current DCC Members is accessible at </w:t>
      </w:r>
      <w:hyperlink r:id="rId1" w:history="1">
        <w:r>
          <w:rPr>
            <w:rStyle w:val="Hyperlink"/>
            <w:color w:val="1155CC"/>
            <w:sz w:val="20"/>
            <w:szCs w:val="20"/>
          </w:rPr>
          <w:t>https://www.datacentercoalition.org/members</w:t>
        </w:r>
      </w:hyperlink>
      <w:r>
        <w:rPr>
          <w:sz w:val="20"/>
          <w:szCs w:val="20"/>
        </w:rPr>
        <w:t xml:space="preserve">. </w:t>
      </w:r>
    </w:p>
  </w:footnote>
  <w:footnote w:id="2">
    <w:p w14:paraId="17DA8660" w14:textId="77777777" w:rsidR="00DF28DD" w:rsidRDefault="00DF28DD" w:rsidP="00DF28DD">
      <w:pPr>
        <w:rPr>
          <w:sz w:val="20"/>
          <w:szCs w:val="20"/>
        </w:rPr>
      </w:pPr>
      <w:r>
        <w:rPr>
          <w:sz w:val="20"/>
          <w:szCs w:val="20"/>
          <w:vertAlign w:val="superscript"/>
        </w:rPr>
        <w:footnoteRef/>
      </w:r>
      <w:r>
        <w:rPr>
          <w:sz w:val="20"/>
          <w:szCs w:val="20"/>
        </w:rPr>
        <w:t xml:space="preserve"> ERCOT, </w:t>
      </w:r>
      <w:r>
        <w:rPr>
          <w:i/>
          <w:iCs/>
          <w:sz w:val="20"/>
          <w:szCs w:val="20"/>
        </w:rPr>
        <w:t>ERCOT Recent Large Load Events</w:t>
      </w:r>
      <w:r>
        <w:rPr>
          <w:sz w:val="20"/>
          <w:szCs w:val="20"/>
        </w:rPr>
        <w:t xml:space="preserve">., 10.24.25. </w:t>
      </w:r>
      <w:hyperlink r:id="rId2" w:history="1">
        <w:r>
          <w:rPr>
            <w:rStyle w:val="Hyperlink"/>
            <w:color w:val="1155CC"/>
            <w:sz w:val="20"/>
            <w:szCs w:val="20"/>
          </w:rPr>
          <w:t>https://www.ercot.com/files/docs/2025/10/22/ERCOT-Recent-Large-Load-Events_LLWG_24Oct2025.pptx</w:t>
        </w:r>
      </w:hyperlink>
      <w:r>
        <w:rPr>
          <w:sz w:val="20"/>
          <w:szCs w:val="20"/>
        </w:rPr>
        <w:t>.</w:t>
      </w:r>
      <w:r>
        <w:rPr>
          <w:sz w:val="21"/>
          <w:szCs w:val="21"/>
        </w:rPr>
        <w:t xml:space="preserve"> </w:t>
      </w:r>
    </w:p>
  </w:footnote>
  <w:footnote w:id="3">
    <w:p w14:paraId="3561DA02" w14:textId="77777777" w:rsidR="00DF28DD" w:rsidRDefault="00DF28DD" w:rsidP="00DF28DD">
      <w:pPr>
        <w:rPr>
          <w:sz w:val="20"/>
          <w:szCs w:val="20"/>
        </w:rPr>
      </w:pPr>
      <w:r>
        <w:rPr>
          <w:vertAlign w:val="superscript"/>
        </w:rPr>
        <w:footnoteRef/>
      </w:r>
      <w:r>
        <w:rPr>
          <w:sz w:val="20"/>
          <w:szCs w:val="20"/>
        </w:rPr>
        <w:t xml:space="preserve"> ERCOT,</w:t>
      </w:r>
      <w:r>
        <w:rPr>
          <w:i/>
          <w:iCs/>
          <w:sz w:val="20"/>
          <w:szCs w:val="20"/>
        </w:rPr>
        <w:t xml:space="preserve"> Large Load Loss Analysis</w:t>
      </w:r>
      <w:r>
        <w:rPr>
          <w:sz w:val="20"/>
          <w:szCs w:val="20"/>
        </w:rPr>
        <w:t xml:space="preserve"> 12.11.25, </w:t>
      </w:r>
      <w:hyperlink r:id="rId3" w:history="1">
        <w:r>
          <w:rPr>
            <w:rStyle w:val="Hyperlink"/>
            <w:color w:val="1155CC"/>
            <w:sz w:val="20"/>
            <w:szCs w:val="20"/>
          </w:rPr>
          <w:t>https://www.ercot.com/files/docs/2025/12/10/Large_Load_Loss_Analysis_121125_LLWG.pptx</w:t>
        </w:r>
      </w:hyperlink>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82879" w14:textId="136B955E" w:rsidR="003D0994" w:rsidRPr="00E4039D" w:rsidRDefault="00D825C5" w:rsidP="00E4039D">
    <w:pPr>
      <w:pStyle w:val="Header"/>
      <w:jc w:val="center"/>
      <w:rPr>
        <w:sz w:val="32"/>
      </w:rPr>
    </w:pPr>
    <w:r>
      <w:rPr>
        <w:sz w:val="32"/>
      </w:rPr>
      <w:t>NOG</w:t>
    </w:r>
    <w:r w:rsidR="00C158EE">
      <w:rPr>
        <w:sz w:val="32"/>
      </w:rPr>
      <w:t xml:space="preserve">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9BC3EF1"/>
    <w:multiLevelType w:val="hybridMultilevel"/>
    <w:tmpl w:val="A508C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CD345E"/>
    <w:multiLevelType w:val="hybridMultilevel"/>
    <w:tmpl w:val="C2EEB9F6"/>
    <w:lvl w:ilvl="0" w:tplc="F8AA3DE4">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4B385C1E"/>
    <w:multiLevelType w:val="hybridMultilevel"/>
    <w:tmpl w:val="57A27594"/>
    <w:lvl w:ilvl="0" w:tplc="53BCAD70">
      <w:start w:val="1"/>
      <w:numFmt w:val="upperLetter"/>
      <w:lvlText w:val="(%1)"/>
      <w:lvlJc w:val="left"/>
      <w:pPr>
        <w:ind w:left="2550" w:hanging="39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6505354E"/>
    <w:multiLevelType w:val="hybridMultilevel"/>
    <w:tmpl w:val="A63618D8"/>
    <w:lvl w:ilvl="0" w:tplc="B2D4F68A">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8542129"/>
    <w:multiLevelType w:val="hybridMultilevel"/>
    <w:tmpl w:val="42EA9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AEA36A3"/>
    <w:multiLevelType w:val="hybridMultilevel"/>
    <w:tmpl w:val="1C847B8C"/>
    <w:lvl w:ilvl="0" w:tplc="5704A4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299872182">
    <w:abstractNumId w:val="0"/>
  </w:num>
  <w:num w:numId="2" w16cid:durableId="207186219">
    <w:abstractNumId w:val="6"/>
  </w:num>
  <w:num w:numId="3" w16cid:durableId="1433935337">
    <w:abstractNumId w:val="4"/>
  </w:num>
  <w:num w:numId="4" w16cid:durableId="565186876">
    <w:abstractNumId w:val="7"/>
  </w:num>
  <w:num w:numId="5" w16cid:durableId="1573808912">
    <w:abstractNumId w:val="5"/>
  </w:num>
  <w:num w:numId="6" w16cid:durableId="707461393">
    <w:abstractNumId w:val="1"/>
  </w:num>
  <w:num w:numId="7" w16cid:durableId="1337882893">
    <w:abstractNumId w:val="3"/>
  </w:num>
  <w:num w:numId="8" w16cid:durableId="24615660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CC 020926">
    <w15:presenceInfo w15:providerId="None" w15:userId="DCC 020926"/>
  </w15:person>
  <w15:person w15:author="ERCOT 013026">
    <w15:presenceInfo w15:providerId="None" w15:userId="ERCOT 013026"/>
  </w15:person>
  <w15:person w15:author="ERCOT">
    <w15:presenceInfo w15:providerId="None" w15:userId="ERCOT"/>
  </w15:person>
  <w15:person w15:author="Tesla 121825">
    <w15:presenceInfo w15:providerId="None" w15:userId="Tesla 121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ADC"/>
    <w:rsid w:val="00003096"/>
    <w:rsid w:val="000035CE"/>
    <w:rsid w:val="00012122"/>
    <w:rsid w:val="000125BC"/>
    <w:rsid w:val="0001621A"/>
    <w:rsid w:val="00021AD1"/>
    <w:rsid w:val="00024865"/>
    <w:rsid w:val="0003100F"/>
    <w:rsid w:val="00034D15"/>
    <w:rsid w:val="00035447"/>
    <w:rsid w:val="00037668"/>
    <w:rsid w:val="00041145"/>
    <w:rsid w:val="000436C5"/>
    <w:rsid w:val="00045879"/>
    <w:rsid w:val="00051136"/>
    <w:rsid w:val="0005539C"/>
    <w:rsid w:val="00061A53"/>
    <w:rsid w:val="00061C3C"/>
    <w:rsid w:val="00062BAE"/>
    <w:rsid w:val="00064C6D"/>
    <w:rsid w:val="000675D6"/>
    <w:rsid w:val="00075A94"/>
    <w:rsid w:val="00076F9D"/>
    <w:rsid w:val="0007775A"/>
    <w:rsid w:val="00091ED5"/>
    <w:rsid w:val="00094727"/>
    <w:rsid w:val="0009584B"/>
    <w:rsid w:val="000A28D5"/>
    <w:rsid w:val="000A2F31"/>
    <w:rsid w:val="000A75BA"/>
    <w:rsid w:val="000B078B"/>
    <w:rsid w:val="000B4EAC"/>
    <w:rsid w:val="000D6BAE"/>
    <w:rsid w:val="000E77D1"/>
    <w:rsid w:val="000F07A2"/>
    <w:rsid w:val="000F3CDF"/>
    <w:rsid w:val="000F528C"/>
    <w:rsid w:val="000F5E7C"/>
    <w:rsid w:val="00105BC1"/>
    <w:rsid w:val="00105C9D"/>
    <w:rsid w:val="00110823"/>
    <w:rsid w:val="00110AAC"/>
    <w:rsid w:val="00113E3B"/>
    <w:rsid w:val="001146F4"/>
    <w:rsid w:val="00121E0B"/>
    <w:rsid w:val="00122E6E"/>
    <w:rsid w:val="00122FB0"/>
    <w:rsid w:val="001258AC"/>
    <w:rsid w:val="00132855"/>
    <w:rsid w:val="00134827"/>
    <w:rsid w:val="0013782E"/>
    <w:rsid w:val="001438D4"/>
    <w:rsid w:val="001515E7"/>
    <w:rsid w:val="001527A8"/>
    <w:rsid w:val="00152993"/>
    <w:rsid w:val="00152A0E"/>
    <w:rsid w:val="00152D09"/>
    <w:rsid w:val="0015391A"/>
    <w:rsid w:val="00154C81"/>
    <w:rsid w:val="0015563A"/>
    <w:rsid w:val="00160C94"/>
    <w:rsid w:val="0016168E"/>
    <w:rsid w:val="00164C04"/>
    <w:rsid w:val="00165B43"/>
    <w:rsid w:val="00167157"/>
    <w:rsid w:val="0016749D"/>
    <w:rsid w:val="00170297"/>
    <w:rsid w:val="00180756"/>
    <w:rsid w:val="001879C9"/>
    <w:rsid w:val="001904AA"/>
    <w:rsid w:val="001923F1"/>
    <w:rsid w:val="001A227D"/>
    <w:rsid w:val="001A4E89"/>
    <w:rsid w:val="001A5D9C"/>
    <w:rsid w:val="001C2C72"/>
    <w:rsid w:val="001C749C"/>
    <w:rsid w:val="001D0797"/>
    <w:rsid w:val="001D2AF1"/>
    <w:rsid w:val="001D4D0B"/>
    <w:rsid w:val="001E2032"/>
    <w:rsid w:val="001E3222"/>
    <w:rsid w:val="001F4979"/>
    <w:rsid w:val="001F6700"/>
    <w:rsid w:val="001F6ABC"/>
    <w:rsid w:val="001F7E0C"/>
    <w:rsid w:val="002048A9"/>
    <w:rsid w:val="00206FAA"/>
    <w:rsid w:val="002122F7"/>
    <w:rsid w:val="002225DF"/>
    <w:rsid w:val="00225739"/>
    <w:rsid w:val="00231862"/>
    <w:rsid w:val="00235E34"/>
    <w:rsid w:val="00237F13"/>
    <w:rsid w:val="00247D4E"/>
    <w:rsid w:val="00252382"/>
    <w:rsid w:val="00252436"/>
    <w:rsid w:val="00253AB6"/>
    <w:rsid w:val="00254175"/>
    <w:rsid w:val="00255713"/>
    <w:rsid w:val="002622BD"/>
    <w:rsid w:val="002644F0"/>
    <w:rsid w:val="00265FD0"/>
    <w:rsid w:val="00266360"/>
    <w:rsid w:val="00270308"/>
    <w:rsid w:val="0027046E"/>
    <w:rsid w:val="002708D0"/>
    <w:rsid w:val="00271056"/>
    <w:rsid w:val="002771E6"/>
    <w:rsid w:val="00277278"/>
    <w:rsid w:val="002808FC"/>
    <w:rsid w:val="00281A0A"/>
    <w:rsid w:val="00284194"/>
    <w:rsid w:val="00285C51"/>
    <w:rsid w:val="00286C3B"/>
    <w:rsid w:val="0028720A"/>
    <w:rsid w:val="0029384A"/>
    <w:rsid w:val="002A03EF"/>
    <w:rsid w:val="002A19BE"/>
    <w:rsid w:val="002A5350"/>
    <w:rsid w:val="002A60E5"/>
    <w:rsid w:val="002C1C68"/>
    <w:rsid w:val="002C28A4"/>
    <w:rsid w:val="002C3C48"/>
    <w:rsid w:val="002C55A8"/>
    <w:rsid w:val="002C5CFB"/>
    <w:rsid w:val="002D4702"/>
    <w:rsid w:val="002E5D84"/>
    <w:rsid w:val="002F236C"/>
    <w:rsid w:val="002F492A"/>
    <w:rsid w:val="002F6DCD"/>
    <w:rsid w:val="003010C0"/>
    <w:rsid w:val="00301980"/>
    <w:rsid w:val="0030434B"/>
    <w:rsid w:val="00305F83"/>
    <w:rsid w:val="00310798"/>
    <w:rsid w:val="00315B40"/>
    <w:rsid w:val="00317A9E"/>
    <w:rsid w:val="00320F47"/>
    <w:rsid w:val="00321BC6"/>
    <w:rsid w:val="00324120"/>
    <w:rsid w:val="0032668E"/>
    <w:rsid w:val="00327AF1"/>
    <w:rsid w:val="003308E1"/>
    <w:rsid w:val="00332A97"/>
    <w:rsid w:val="003343EA"/>
    <w:rsid w:val="00336280"/>
    <w:rsid w:val="00340943"/>
    <w:rsid w:val="00342CAE"/>
    <w:rsid w:val="003449B4"/>
    <w:rsid w:val="00347A27"/>
    <w:rsid w:val="00350C00"/>
    <w:rsid w:val="00354DE2"/>
    <w:rsid w:val="0036296E"/>
    <w:rsid w:val="00363AB6"/>
    <w:rsid w:val="00366113"/>
    <w:rsid w:val="00366FE4"/>
    <w:rsid w:val="00367B86"/>
    <w:rsid w:val="00370699"/>
    <w:rsid w:val="00372173"/>
    <w:rsid w:val="00375250"/>
    <w:rsid w:val="00384E17"/>
    <w:rsid w:val="00386DF0"/>
    <w:rsid w:val="00391E96"/>
    <w:rsid w:val="00394097"/>
    <w:rsid w:val="0039429F"/>
    <w:rsid w:val="00397490"/>
    <w:rsid w:val="003A3104"/>
    <w:rsid w:val="003A708F"/>
    <w:rsid w:val="003B2F9E"/>
    <w:rsid w:val="003B576D"/>
    <w:rsid w:val="003C018A"/>
    <w:rsid w:val="003C270C"/>
    <w:rsid w:val="003C405A"/>
    <w:rsid w:val="003D0994"/>
    <w:rsid w:val="003D2D5B"/>
    <w:rsid w:val="003D4E10"/>
    <w:rsid w:val="003D5578"/>
    <w:rsid w:val="003D59AC"/>
    <w:rsid w:val="003E5C4F"/>
    <w:rsid w:val="003E5FA9"/>
    <w:rsid w:val="003E6FEA"/>
    <w:rsid w:val="003E77D6"/>
    <w:rsid w:val="003E7D74"/>
    <w:rsid w:val="003F33ED"/>
    <w:rsid w:val="003F4D1C"/>
    <w:rsid w:val="003F7C3B"/>
    <w:rsid w:val="00401B31"/>
    <w:rsid w:val="00402FA3"/>
    <w:rsid w:val="00403E89"/>
    <w:rsid w:val="00403FE3"/>
    <w:rsid w:val="00411936"/>
    <w:rsid w:val="004154DE"/>
    <w:rsid w:val="00417C21"/>
    <w:rsid w:val="00420789"/>
    <w:rsid w:val="00423824"/>
    <w:rsid w:val="00426174"/>
    <w:rsid w:val="0043567D"/>
    <w:rsid w:val="0043699E"/>
    <w:rsid w:val="0044161D"/>
    <w:rsid w:val="00452205"/>
    <w:rsid w:val="0045483C"/>
    <w:rsid w:val="00456453"/>
    <w:rsid w:val="0046162F"/>
    <w:rsid w:val="00463A93"/>
    <w:rsid w:val="004659FE"/>
    <w:rsid w:val="00472C74"/>
    <w:rsid w:val="004734E6"/>
    <w:rsid w:val="0048180F"/>
    <w:rsid w:val="00481D69"/>
    <w:rsid w:val="00491A9E"/>
    <w:rsid w:val="004A342E"/>
    <w:rsid w:val="004A3750"/>
    <w:rsid w:val="004B7B90"/>
    <w:rsid w:val="004C4109"/>
    <w:rsid w:val="004D04F4"/>
    <w:rsid w:val="004D1AFA"/>
    <w:rsid w:val="004D37D7"/>
    <w:rsid w:val="004D7695"/>
    <w:rsid w:val="004E1E95"/>
    <w:rsid w:val="004E2C19"/>
    <w:rsid w:val="004E3A5D"/>
    <w:rsid w:val="004E7E4C"/>
    <w:rsid w:val="005015C7"/>
    <w:rsid w:val="00507C3F"/>
    <w:rsid w:val="00522C07"/>
    <w:rsid w:val="00530448"/>
    <w:rsid w:val="005307AF"/>
    <w:rsid w:val="0053428C"/>
    <w:rsid w:val="0053541D"/>
    <w:rsid w:val="00535B1F"/>
    <w:rsid w:val="00542350"/>
    <w:rsid w:val="0055032D"/>
    <w:rsid w:val="00553D08"/>
    <w:rsid w:val="00556C39"/>
    <w:rsid w:val="00560BA7"/>
    <w:rsid w:val="00562220"/>
    <w:rsid w:val="0057464D"/>
    <w:rsid w:val="0057468B"/>
    <w:rsid w:val="00580500"/>
    <w:rsid w:val="00592417"/>
    <w:rsid w:val="00592E1C"/>
    <w:rsid w:val="005955CE"/>
    <w:rsid w:val="005A719E"/>
    <w:rsid w:val="005B3956"/>
    <w:rsid w:val="005B3A3F"/>
    <w:rsid w:val="005B47BF"/>
    <w:rsid w:val="005B63BC"/>
    <w:rsid w:val="005B7C4A"/>
    <w:rsid w:val="005C2D82"/>
    <w:rsid w:val="005C697B"/>
    <w:rsid w:val="005D284C"/>
    <w:rsid w:val="005D4627"/>
    <w:rsid w:val="005D4A74"/>
    <w:rsid w:val="005D773C"/>
    <w:rsid w:val="005E06A8"/>
    <w:rsid w:val="005E3FD4"/>
    <w:rsid w:val="005F3D43"/>
    <w:rsid w:val="005F4728"/>
    <w:rsid w:val="005F74B9"/>
    <w:rsid w:val="006021A0"/>
    <w:rsid w:val="0061271E"/>
    <w:rsid w:val="00623AD1"/>
    <w:rsid w:val="006272FD"/>
    <w:rsid w:val="00633E23"/>
    <w:rsid w:val="0063574E"/>
    <w:rsid w:val="00635E06"/>
    <w:rsid w:val="00636EAF"/>
    <w:rsid w:val="0064452B"/>
    <w:rsid w:val="00651549"/>
    <w:rsid w:val="00653DD6"/>
    <w:rsid w:val="006575BF"/>
    <w:rsid w:val="00663716"/>
    <w:rsid w:val="0066751B"/>
    <w:rsid w:val="006714CF"/>
    <w:rsid w:val="00673B94"/>
    <w:rsid w:val="0067477F"/>
    <w:rsid w:val="00674B3A"/>
    <w:rsid w:val="00676F51"/>
    <w:rsid w:val="00680AC6"/>
    <w:rsid w:val="006810B2"/>
    <w:rsid w:val="006835D8"/>
    <w:rsid w:val="00685E0D"/>
    <w:rsid w:val="006911FC"/>
    <w:rsid w:val="00691323"/>
    <w:rsid w:val="0069193F"/>
    <w:rsid w:val="00696B5A"/>
    <w:rsid w:val="00697062"/>
    <w:rsid w:val="006A162E"/>
    <w:rsid w:val="006A59EF"/>
    <w:rsid w:val="006B60AD"/>
    <w:rsid w:val="006C0142"/>
    <w:rsid w:val="006C0F02"/>
    <w:rsid w:val="006C316E"/>
    <w:rsid w:val="006C4ABD"/>
    <w:rsid w:val="006D0F7C"/>
    <w:rsid w:val="006D43A8"/>
    <w:rsid w:val="006D5B1B"/>
    <w:rsid w:val="006E0FB3"/>
    <w:rsid w:val="006E1B76"/>
    <w:rsid w:val="006F05EE"/>
    <w:rsid w:val="00702A6A"/>
    <w:rsid w:val="00702DD9"/>
    <w:rsid w:val="00703344"/>
    <w:rsid w:val="00704132"/>
    <w:rsid w:val="007071E9"/>
    <w:rsid w:val="00724D19"/>
    <w:rsid w:val="007269C4"/>
    <w:rsid w:val="00726AFA"/>
    <w:rsid w:val="00726C9E"/>
    <w:rsid w:val="007274F2"/>
    <w:rsid w:val="007320B7"/>
    <w:rsid w:val="00734EAF"/>
    <w:rsid w:val="00736DB0"/>
    <w:rsid w:val="007404EC"/>
    <w:rsid w:val="007409E9"/>
    <w:rsid w:val="0074209E"/>
    <w:rsid w:val="00747B8E"/>
    <w:rsid w:val="00752FD0"/>
    <w:rsid w:val="00760064"/>
    <w:rsid w:val="007647A8"/>
    <w:rsid w:val="00766D6D"/>
    <w:rsid w:val="007754D0"/>
    <w:rsid w:val="0078672C"/>
    <w:rsid w:val="00794477"/>
    <w:rsid w:val="0079633F"/>
    <w:rsid w:val="0079712F"/>
    <w:rsid w:val="007A08E2"/>
    <w:rsid w:val="007A2B17"/>
    <w:rsid w:val="007A5388"/>
    <w:rsid w:val="007A6FC2"/>
    <w:rsid w:val="007B045B"/>
    <w:rsid w:val="007B22F7"/>
    <w:rsid w:val="007B564B"/>
    <w:rsid w:val="007B7956"/>
    <w:rsid w:val="007C0C68"/>
    <w:rsid w:val="007C1758"/>
    <w:rsid w:val="007C7C9D"/>
    <w:rsid w:val="007D00BC"/>
    <w:rsid w:val="007D23E4"/>
    <w:rsid w:val="007D622D"/>
    <w:rsid w:val="007E0652"/>
    <w:rsid w:val="007F1F07"/>
    <w:rsid w:val="007F2CA8"/>
    <w:rsid w:val="007F4D61"/>
    <w:rsid w:val="007F7161"/>
    <w:rsid w:val="008060CA"/>
    <w:rsid w:val="00815650"/>
    <w:rsid w:val="00822E89"/>
    <w:rsid w:val="0082735A"/>
    <w:rsid w:val="008357E2"/>
    <w:rsid w:val="0084038B"/>
    <w:rsid w:val="00843E06"/>
    <w:rsid w:val="00847170"/>
    <w:rsid w:val="00855022"/>
    <w:rsid w:val="0085559E"/>
    <w:rsid w:val="00860166"/>
    <w:rsid w:val="008641B3"/>
    <w:rsid w:val="00867503"/>
    <w:rsid w:val="008704C1"/>
    <w:rsid w:val="008728A2"/>
    <w:rsid w:val="00886D47"/>
    <w:rsid w:val="0089272D"/>
    <w:rsid w:val="008949AD"/>
    <w:rsid w:val="00896B1B"/>
    <w:rsid w:val="008A233D"/>
    <w:rsid w:val="008A4E3E"/>
    <w:rsid w:val="008B449B"/>
    <w:rsid w:val="008B4738"/>
    <w:rsid w:val="008B68AA"/>
    <w:rsid w:val="008D1321"/>
    <w:rsid w:val="008D3EB5"/>
    <w:rsid w:val="008D4464"/>
    <w:rsid w:val="008D577A"/>
    <w:rsid w:val="008E559E"/>
    <w:rsid w:val="008F503E"/>
    <w:rsid w:val="008F54D6"/>
    <w:rsid w:val="00902E20"/>
    <w:rsid w:val="00913AE7"/>
    <w:rsid w:val="009141FE"/>
    <w:rsid w:val="00916080"/>
    <w:rsid w:val="00917738"/>
    <w:rsid w:val="00921A68"/>
    <w:rsid w:val="00931CC3"/>
    <w:rsid w:val="00933938"/>
    <w:rsid w:val="00934682"/>
    <w:rsid w:val="00943877"/>
    <w:rsid w:val="0095318B"/>
    <w:rsid w:val="00953C81"/>
    <w:rsid w:val="00956022"/>
    <w:rsid w:val="00960706"/>
    <w:rsid w:val="00961779"/>
    <w:rsid w:val="00965CC8"/>
    <w:rsid w:val="00966E2A"/>
    <w:rsid w:val="00971943"/>
    <w:rsid w:val="0097297A"/>
    <w:rsid w:val="00976AAE"/>
    <w:rsid w:val="00983506"/>
    <w:rsid w:val="00985B98"/>
    <w:rsid w:val="00986CDF"/>
    <w:rsid w:val="00987122"/>
    <w:rsid w:val="009919BA"/>
    <w:rsid w:val="00994512"/>
    <w:rsid w:val="00994BB4"/>
    <w:rsid w:val="00995867"/>
    <w:rsid w:val="00996717"/>
    <w:rsid w:val="009A1479"/>
    <w:rsid w:val="009A3C5C"/>
    <w:rsid w:val="009A572E"/>
    <w:rsid w:val="009A5C52"/>
    <w:rsid w:val="009A5EDE"/>
    <w:rsid w:val="009B5861"/>
    <w:rsid w:val="009B759E"/>
    <w:rsid w:val="009C1F0B"/>
    <w:rsid w:val="009C2943"/>
    <w:rsid w:val="009C594E"/>
    <w:rsid w:val="009C5D63"/>
    <w:rsid w:val="009D2166"/>
    <w:rsid w:val="009D26F5"/>
    <w:rsid w:val="009D6B1E"/>
    <w:rsid w:val="009D76BA"/>
    <w:rsid w:val="009E0036"/>
    <w:rsid w:val="009E20B7"/>
    <w:rsid w:val="009E28F4"/>
    <w:rsid w:val="009F32A0"/>
    <w:rsid w:val="009F37CD"/>
    <w:rsid w:val="009F6B6C"/>
    <w:rsid w:val="00A015C4"/>
    <w:rsid w:val="00A067B2"/>
    <w:rsid w:val="00A15069"/>
    <w:rsid w:val="00A15172"/>
    <w:rsid w:val="00A25813"/>
    <w:rsid w:val="00A30FA4"/>
    <w:rsid w:val="00A332C8"/>
    <w:rsid w:val="00A35A45"/>
    <w:rsid w:val="00A36028"/>
    <w:rsid w:val="00A42D6E"/>
    <w:rsid w:val="00A44C1F"/>
    <w:rsid w:val="00A45348"/>
    <w:rsid w:val="00A477D3"/>
    <w:rsid w:val="00A534B8"/>
    <w:rsid w:val="00A61B82"/>
    <w:rsid w:val="00A6248B"/>
    <w:rsid w:val="00A74F10"/>
    <w:rsid w:val="00A804F6"/>
    <w:rsid w:val="00A814B2"/>
    <w:rsid w:val="00A83897"/>
    <w:rsid w:val="00A90B30"/>
    <w:rsid w:val="00A96077"/>
    <w:rsid w:val="00A965DD"/>
    <w:rsid w:val="00AA59FF"/>
    <w:rsid w:val="00AB1728"/>
    <w:rsid w:val="00AC31FB"/>
    <w:rsid w:val="00AC445F"/>
    <w:rsid w:val="00AC53B9"/>
    <w:rsid w:val="00AC59CF"/>
    <w:rsid w:val="00AC5A71"/>
    <w:rsid w:val="00AC7A7B"/>
    <w:rsid w:val="00AC7CE4"/>
    <w:rsid w:val="00AD28B0"/>
    <w:rsid w:val="00AD4033"/>
    <w:rsid w:val="00AE1C34"/>
    <w:rsid w:val="00AE6DA2"/>
    <w:rsid w:val="00AF09DF"/>
    <w:rsid w:val="00AF5206"/>
    <w:rsid w:val="00AF78D5"/>
    <w:rsid w:val="00B02286"/>
    <w:rsid w:val="00B02C03"/>
    <w:rsid w:val="00B064C3"/>
    <w:rsid w:val="00B07A9B"/>
    <w:rsid w:val="00B14469"/>
    <w:rsid w:val="00B16431"/>
    <w:rsid w:val="00B17A80"/>
    <w:rsid w:val="00B21B79"/>
    <w:rsid w:val="00B23221"/>
    <w:rsid w:val="00B25A76"/>
    <w:rsid w:val="00B33FA9"/>
    <w:rsid w:val="00B4193D"/>
    <w:rsid w:val="00B42FCF"/>
    <w:rsid w:val="00B440BA"/>
    <w:rsid w:val="00B449E6"/>
    <w:rsid w:val="00B62703"/>
    <w:rsid w:val="00B62A4C"/>
    <w:rsid w:val="00B64CA9"/>
    <w:rsid w:val="00B7124E"/>
    <w:rsid w:val="00B72E69"/>
    <w:rsid w:val="00B7733C"/>
    <w:rsid w:val="00B802E1"/>
    <w:rsid w:val="00B81CCB"/>
    <w:rsid w:val="00B940E0"/>
    <w:rsid w:val="00B959F0"/>
    <w:rsid w:val="00B976E9"/>
    <w:rsid w:val="00BA51A8"/>
    <w:rsid w:val="00BB2205"/>
    <w:rsid w:val="00BC0877"/>
    <w:rsid w:val="00BD0EF2"/>
    <w:rsid w:val="00BD1515"/>
    <w:rsid w:val="00BD49E2"/>
    <w:rsid w:val="00BD529C"/>
    <w:rsid w:val="00BE04A3"/>
    <w:rsid w:val="00BE0B7A"/>
    <w:rsid w:val="00BF466E"/>
    <w:rsid w:val="00BF4FD6"/>
    <w:rsid w:val="00BF5E63"/>
    <w:rsid w:val="00C02CB6"/>
    <w:rsid w:val="00C0598D"/>
    <w:rsid w:val="00C11956"/>
    <w:rsid w:val="00C158EE"/>
    <w:rsid w:val="00C26341"/>
    <w:rsid w:val="00C269CE"/>
    <w:rsid w:val="00C314C6"/>
    <w:rsid w:val="00C32EE2"/>
    <w:rsid w:val="00C34634"/>
    <w:rsid w:val="00C46360"/>
    <w:rsid w:val="00C507C4"/>
    <w:rsid w:val="00C53804"/>
    <w:rsid w:val="00C551F4"/>
    <w:rsid w:val="00C567D4"/>
    <w:rsid w:val="00C602E5"/>
    <w:rsid w:val="00C6197E"/>
    <w:rsid w:val="00C63C17"/>
    <w:rsid w:val="00C70EC3"/>
    <w:rsid w:val="00C71C8A"/>
    <w:rsid w:val="00C748FD"/>
    <w:rsid w:val="00C82F75"/>
    <w:rsid w:val="00C83FF4"/>
    <w:rsid w:val="00C84CDF"/>
    <w:rsid w:val="00C853CC"/>
    <w:rsid w:val="00C856FC"/>
    <w:rsid w:val="00C869D7"/>
    <w:rsid w:val="00C9018E"/>
    <w:rsid w:val="00C91A9F"/>
    <w:rsid w:val="00CA397C"/>
    <w:rsid w:val="00CA40C0"/>
    <w:rsid w:val="00CA536C"/>
    <w:rsid w:val="00CC4619"/>
    <w:rsid w:val="00CC4673"/>
    <w:rsid w:val="00CC7862"/>
    <w:rsid w:val="00CD37D3"/>
    <w:rsid w:val="00CD3981"/>
    <w:rsid w:val="00CE2C69"/>
    <w:rsid w:val="00CE2C93"/>
    <w:rsid w:val="00CE38FF"/>
    <w:rsid w:val="00CE40EE"/>
    <w:rsid w:val="00CF0568"/>
    <w:rsid w:val="00CF7301"/>
    <w:rsid w:val="00D01797"/>
    <w:rsid w:val="00D044E6"/>
    <w:rsid w:val="00D061F7"/>
    <w:rsid w:val="00D065DF"/>
    <w:rsid w:val="00D155EB"/>
    <w:rsid w:val="00D16267"/>
    <w:rsid w:val="00D16CC6"/>
    <w:rsid w:val="00D205FE"/>
    <w:rsid w:val="00D2066D"/>
    <w:rsid w:val="00D21416"/>
    <w:rsid w:val="00D228DB"/>
    <w:rsid w:val="00D24DCF"/>
    <w:rsid w:val="00D26AF0"/>
    <w:rsid w:val="00D4046E"/>
    <w:rsid w:val="00D42C2F"/>
    <w:rsid w:val="00D42F2A"/>
    <w:rsid w:val="00D45AA1"/>
    <w:rsid w:val="00D46EB7"/>
    <w:rsid w:val="00D46F93"/>
    <w:rsid w:val="00D51D73"/>
    <w:rsid w:val="00D53825"/>
    <w:rsid w:val="00D548FC"/>
    <w:rsid w:val="00D653C3"/>
    <w:rsid w:val="00D7254B"/>
    <w:rsid w:val="00D81948"/>
    <w:rsid w:val="00D8215C"/>
    <w:rsid w:val="00D825C5"/>
    <w:rsid w:val="00D833D2"/>
    <w:rsid w:val="00D842CF"/>
    <w:rsid w:val="00D90575"/>
    <w:rsid w:val="00D95EE6"/>
    <w:rsid w:val="00DA2CBE"/>
    <w:rsid w:val="00DA4C1A"/>
    <w:rsid w:val="00DB1624"/>
    <w:rsid w:val="00DB72D9"/>
    <w:rsid w:val="00DC1607"/>
    <w:rsid w:val="00DC3277"/>
    <w:rsid w:val="00DC4F7B"/>
    <w:rsid w:val="00DC6FBB"/>
    <w:rsid w:val="00DD181F"/>
    <w:rsid w:val="00DD4305"/>
    <w:rsid w:val="00DD4739"/>
    <w:rsid w:val="00DE2D1F"/>
    <w:rsid w:val="00DE3D72"/>
    <w:rsid w:val="00DE3E1F"/>
    <w:rsid w:val="00DE5F33"/>
    <w:rsid w:val="00DF1B9B"/>
    <w:rsid w:val="00DF28DD"/>
    <w:rsid w:val="00DF330B"/>
    <w:rsid w:val="00E0676D"/>
    <w:rsid w:val="00E07B54"/>
    <w:rsid w:val="00E10914"/>
    <w:rsid w:val="00E11F78"/>
    <w:rsid w:val="00E12B0C"/>
    <w:rsid w:val="00E14695"/>
    <w:rsid w:val="00E15DD0"/>
    <w:rsid w:val="00E16775"/>
    <w:rsid w:val="00E206B5"/>
    <w:rsid w:val="00E24803"/>
    <w:rsid w:val="00E251E2"/>
    <w:rsid w:val="00E310D1"/>
    <w:rsid w:val="00E31DC8"/>
    <w:rsid w:val="00E322AE"/>
    <w:rsid w:val="00E33C52"/>
    <w:rsid w:val="00E3669F"/>
    <w:rsid w:val="00E4039D"/>
    <w:rsid w:val="00E45E04"/>
    <w:rsid w:val="00E518BA"/>
    <w:rsid w:val="00E53B3C"/>
    <w:rsid w:val="00E54AA4"/>
    <w:rsid w:val="00E61090"/>
    <w:rsid w:val="00E621E1"/>
    <w:rsid w:val="00E63F7B"/>
    <w:rsid w:val="00E65D3E"/>
    <w:rsid w:val="00E72E35"/>
    <w:rsid w:val="00E75B57"/>
    <w:rsid w:val="00E75E9F"/>
    <w:rsid w:val="00E76962"/>
    <w:rsid w:val="00E97DAF"/>
    <w:rsid w:val="00EA09B7"/>
    <w:rsid w:val="00EA5120"/>
    <w:rsid w:val="00EB09A4"/>
    <w:rsid w:val="00EB46C6"/>
    <w:rsid w:val="00EC1971"/>
    <w:rsid w:val="00EC55B3"/>
    <w:rsid w:val="00ED0FD0"/>
    <w:rsid w:val="00EE5A0D"/>
    <w:rsid w:val="00EE5A14"/>
    <w:rsid w:val="00EF35DA"/>
    <w:rsid w:val="00EF390B"/>
    <w:rsid w:val="00EF5A9B"/>
    <w:rsid w:val="00EF795D"/>
    <w:rsid w:val="00F03A62"/>
    <w:rsid w:val="00F0492E"/>
    <w:rsid w:val="00F05633"/>
    <w:rsid w:val="00F11D9F"/>
    <w:rsid w:val="00F126E5"/>
    <w:rsid w:val="00F163CC"/>
    <w:rsid w:val="00F16E78"/>
    <w:rsid w:val="00F234AC"/>
    <w:rsid w:val="00F27E0D"/>
    <w:rsid w:val="00F31FE0"/>
    <w:rsid w:val="00F32120"/>
    <w:rsid w:val="00F32E29"/>
    <w:rsid w:val="00F4242D"/>
    <w:rsid w:val="00F43482"/>
    <w:rsid w:val="00F509DC"/>
    <w:rsid w:val="00F61D8C"/>
    <w:rsid w:val="00F7411B"/>
    <w:rsid w:val="00F7480A"/>
    <w:rsid w:val="00F76BD9"/>
    <w:rsid w:val="00F83568"/>
    <w:rsid w:val="00F83A8D"/>
    <w:rsid w:val="00F8519A"/>
    <w:rsid w:val="00F862F4"/>
    <w:rsid w:val="00F91C0F"/>
    <w:rsid w:val="00F92F2B"/>
    <w:rsid w:val="00F930C5"/>
    <w:rsid w:val="00F96FB2"/>
    <w:rsid w:val="00FA4614"/>
    <w:rsid w:val="00FA6C5A"/>
    <w:rsid w:val="00FB51D8"/>
    <w:rsid w:val="00FB6225"/>
    <w:rsid w:val="00FC3E34"/>
    <w:rsid w:val="00FC63B0"/>
    <w:rsid w:val="00FC65D0"/>
    <w:rsid w:val="00FD08E8"/>
    <w:rsid w:val="00FD60CA"/>
    <w:rsid w:val="00FE595E"/>
    <w:rsid w:val="00FE5B3D"/>
    <w:rsid w:val="00FE5EBE"/>
    <w:rsid w:val="00FE6603"/>
    <w:rsid w:val="00FE6E23"/>
    <w:rsid w:val="00FF1B0D"/>
    <w:rsid w:val="00FF5441"/>
    <w:rsid w:val="0733B557"/>
    <w:rsid w:val="09336337"/>
    <w:rsid w:val="0A947F43"/>
    <w:rsid w:val="0B2948FA"/>
    <w:rsid w:val="0B8C707F"/>
    <w:rsid w:val="0BBA9DDB"/>
    <w:rsid w:val="0BF3FB98"/>
    <w:rsid w:val="0C05952F"/>
    <w:rsid w:val="0C224E1E"/>
    <w:rsid w:val="0DDE22D5"/>
    <w:rsid w:val="0FBA2040"/>
    <w:rsid w:val="116B20F0"/>
    <w:rsid w:val="145BF2C1"/>
    <w:rsid w:val="159A18E4"/>
    <w:rsid w:val="15AD6395"/>
    <w:rsid w:val="1629BAC4"/>
    <w:rsid w:val="1795AD7B"/>
    <w:rsid w:val="1D433B5D"/>
    <w:rsid w:val="1E527D82"/>
    <w:rsid w:val="230976A5"/>
    <w:rsid w:val="23E1847D"/>
    <w:rsid w:val="240BA15A"/>
    <w:rsid w:val="273D46FD"/>
    <w:rsid w:val="2AFF48A4"/>
    <w:rsid w:val="2C01A1D2"/>
    <w:rsid w:val="2E3BAFEB"/>
    <w:rsid w:val="2EAA01DE"/>
    <w:rsid w:val="3018C26C"/>
    <w:rsid w:val="31E813CC"/>
    <w:rsid w:val="32617873"/>
    <w:rsid w:val="32920E73"/>
    <w:rsid w:val="33E9F05B"/>
    <w:rsid w:val="35A276AA"/>
    <w:rsid w:val="37355582"/>
    <w:rsid w:val="3CA97496"/>
    <w:rsid w:val="4097E59C"/>
    <w:rsid w:val="42341FBB"/>
    <w:rsid w:val="42E20D7E"/>
    <w:rsid w:val="42E7A003"/>
    <w:rsid w:val="44535097"/>
    <w:rsid w:val="4466164F"/>
    <w:rsid w:val="4785E8DD"/>
    <w:rsid w:val="4EDA294E"/>
    <w:rsid w:val="4F5F8592"/>
    <w:rsid w:val="4FE98E1D"/>
    <w:rsid w:val="504B101A"/>
    <w:rsid w:val="54E16580"/>
    <w:rsid w:val="5971461A"/>
    <w:rsid w:val="59AB62FB"/>
    <w:rsid w:val="5E081347"/>
    <w:rsid w:val="5EE95ECD"/>
    <w:rsid w:val="612FF6A0"/>
    <w:rsid w:val="61739044"/>
    <w:rsid w:val="6186BB89"/>
    <w:rsid w:val="629FA17B"/>
    <w:rsid w:val="6508006E"/>
    <w:rsid w:val="674EE5E5"/>
    <w:rsid w:val="67FA8255"/>
    <w:rsid w:val="691453E1"/>
    <w:rsid w:val="693A137D"/>
    <w:rsid w:val="6A9B08D2"/>
    <w:rsid w:val="6AED5D8F"/>
    <w:rsid w:val="6BDB6665"/>
    <w:rsid w:val="6E18A037"/>
    <w:rsid w:val="72E30A77"/>
    <w:rsid w:val="7335C5CC"/>
    <w:rsid w:val="74109C7E"/>
    <w:rsid w:val="7444DEBE"/>
    <w:rsid w:val="7EB9F411"/>
    <w:rsid w:val="7F887AE0"/>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F39E7"/>
  <w15:chartTrackingRefBased/>
  <w15:docId w15:val="{07687175-B6B4-4E83-8C2E-8C4ED96A1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DD4739"/>
    <w:rPr>
      <w:sz w:val="16"/>
      <w:szCs w:val="16"/>
    </w:rPr>
  </w:style>
  <w:style w:type="paragraph" w:styleId="CommentText">
    <w:name w:val="annotation text"/>
    <w:basedOn w:val="Normal"/>
    <w:link w:val="CommentTextChar"/>
    <w:uiPriority w:val="99"/>
    <w:rsid w:val="00DD4739"/>
    <w:rPr>
      <w:sz w:val="20"/>
      <w:szCs w:val="20"/>
    </w:rPr>
  </w:style>
  <w:style w:type="paragraph" w:styleId="CommentSubject">
    <w:name w:val="annotation subject"/>
    <w:basedOn w:val="CommentText"/>
    <w:next w:val="CommentText"/>
    <w:semiHidden/>
    <w:rsid w:val="00DD4739"/>
    <w:rPr>
      <w:b/>
      <w:bCs/>
    </w:rPr>
  </w:style>
  <w:style w:type="character" w:styleId="FollowedHyperlink">
    <w:name w:val="FollowedHyperlink"/>
    <w:rsid w:val="003308E1"/>
    <w:rPr>
      <w:color w:val="96607D"/>
      <w:u w:val="single"/>
    </w:rPr>
  </w:style>
  <w:style w:type="character" w:styleId="UnresolvedMention">
    <w:name w:val="Unresolved Mention"/>
    <w:uiPriority w:val="99"/>
    <w:semiHidden/>
    <w:unhideWhenUsed/>
    <w:rsid w:val="003308E1"/>
    <w:rPr>
      <w:color w:val="605E5C"/>
      <w:shd w:val="clear" w:color="auto" w:fill="E1DFDD"/>
    </w:rPr>
  </w:style>
  <w:style w:type="table" w:customStyle="1" w:styleId="FormulaVariableTable">
    <w:name w:val="Formula Variable Table"/>
    <w:basedOn w:val="TableNormal"/>
    <w:rsid w:val="005C697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ListParagraph">
    <w:name w:val="List Paragraph"/>
    <w:basedOn w:val="Normal"/>
    <w:uiPriority w:val="34"/>
    <w:qFormat/>
    <w:rsid w:val="005C697B"/>
    <w:pPr>
      <w:ind w:left="720"/>
      <w:contextualSpacing/>
    </w:pPr>
  </w:style>
  <w:style w:type="character" w:customStyle="1" w:styleId="eop">
    <w:name w:val="eop"/>
    <w:basedOn w:val="DefaultParagraphFont"/>
    <w:rsid w:val="005C697B"/>
  </w:style>
  <w:style w:type="paragraph" w:styleId="Revision">
    <w:name w:val="Revision"/>
    <w:hidden/>
    <w:uiPriority w:val="99"/>
    <w:semiHidden/>
    <w:rsid w:val="005C697B"/>
    <w:rPr>
      <w:sz w:val="24"/>
      <w:szCs w:val="24"/>
    </w:rPr>
  </w:style>
  <w:style w:type="character" w:customStyle="1" w:styleId="NormalArialChar">
    <w:name w:val="Normal+Arial Char"/>
    <w:link w:val="NormalArial"/>
    <w:rsid w:val="005307AF"/>
    <w:rPr>
      <w:rFonts w:ascii="Arial" w:hAnsi="Arial"/>
      <w:sz w:val="24"/>
      <w:szCs w:val="24"/>
    </w:rPr>
  </w:style>
  <w:style w:type="character" w:customStyle="1" w:styleId="CommentTextChar">
    <w:name w:val="Comment Text Char"/>
    <w:basedOn w:val="DefaultParagraphFont"/>
    <w:link w:val="CommentText"/>
    <w:uiPriority w:val="99"/>
    <w:rsid w:val="00284194"/>
  </w:style>
  <w:style w:type="character" w:customStyle="1" w:styleId="HeaderChar">
    <w:name w:val="Header Char"/>
    <w:link w:val="Header"/>
    <w:rsid w:val="00696B5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rcot.com/mktrules/issues/NOGRR28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ameron@datacentercoalition.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NOGRR28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files/docs/2025/12/10/Large_Load_Loss_Analysis_121125_LLWG.pptx" TargetMode="External"/><Relationship Id="rId2" Type="http://schemas.openxmlformats.org/officeDocument/2006/relationships/hyperlink" Target="https://www.ercot.com/files/docs/2025/10/22/ERCOT-Recent-Large-Load-Events_LLWG_24Oct2025.pptx" TargetMode="External"/><Relationship Id="rId1" Type="http://schemas.openxmlformats.org/officeDocument/2006/relationships/hyperlink" Target="https://www.datacentercoalition.org/memb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2138af-6103-4b0d-8efa-3d133f2b56e0"/>
    <_ip_UnifiedCompliancePolicyUIAction xmlns="http://schemas.microsoft.com/sharepoint/v3" xsi:nil="true"/>
    <lcf76f155ced4ddcb4097134ff3c332f xmlns="5f458810-89cb-43e7-b4c3-4eb1972b43fd">
      <Terms xmlns="http://schemas.microsoft.com/office/infopath/2007/PartnerControls"/>
    </lcf76f155ced4ddcb4097134ff3c332f>
    <_ip_UnifiedCompliancePolicyProperties xmlns="http://schemas.microsoft.com/sharepoint/v3" xsi:nil="true"/>
    <Notes xmlns="5f458810-89cb-43e7-b4c3-4eb1972b43f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AF7974B85E7D418D6DFE6D1B15C72D" ma:contentTypeVersion="22" ma:contentTypeDescription="Create a new document." ma:contentTypeScope="" ma:versionID="513c3af91badc1717ab50b4867c08a59">
  <xsd:schema xmlns:xsd="http://www.w3.org/2001/XMLSchema" xmlns:xs="http://www.w3.org/2001/XMLSchema" xmlns:p="http://schemas.microsoft.com/office/2006/metadata/properties" xmlns:ns1="http://schemas.microsoft.com/sharepoint/v3" xmlns:ns2="632138af-6103-4b0d-8efa-3d133f2b56e0" xmlns:ns3="5f458810-89cb-43e7-b4c3-4eb1972b43fd" targetNamespace="http://schemas.microsoft.com/office/2006/metadata/properties" ma:root="true" ma:fieldsID="ced98232e5fd68eef7b953db71c61ed9" ns1:_="" ns2:_="" ns3:_="">
    <xsd:import namespace="http://schemas.microsoft.com/sharepoint/v3"/>
    <xsd:import namespace="632138af-6103-4b0d-8efa-3d133f2b56e0"/>
    <xsd:import namespace="5f458810-89cb-43e7-b4c3-4eb1972b43f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3:Note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1:_ip_UnifiedCompliancePolicyProperties" minOccurs="0"/>
                <xsd:element ref="ns1:_ip_UnifiedCompliancePolicyUIAc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7" nillable="true" ma:displayName="Unified Compliance Policy Properties" ma:hidden="true" ma:internalName="_ip_UnifiedCompliancePolicyProperties">
      <xsd:simpleType>
        <xsd:restriction base="dms:Note"/>
      </xsd:simpleType>
    </xsd:element>
    <xsd:element name="_ip_UnifiedCompliancePolicyUIAction" ma:index="2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2138af-6103-4b0d-8efa-3d133f2b56e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4" nillable="true" ma:displayName="Taxonomy Catch All Column" ma:hidden="true" ma:list="{9a82f4bb-fe28-4c1e-be25-043f43c83ba5}" ma:internalName="TaxCatchAll" ma:showField="CatchAllData" ma:web="632138af-6103-4b0d-8efa-3d133f2b56e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f458810-89cb-43e7-b4c3-4eb1972b43f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Notes" ma:index="20" nillable="true" ma:displayName="Notes" ma:format="Dropdown" ma:internalName="Notes">
      <xsd:simpleType>
        <xsd:restriction base="dms:Text">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48d5eed-a5e6-448b-9e49-2d3e057aa1c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8F73F8-D52B-4BC1-B15E-3998CABAA689}">
  <ds:schemaRefs>
    <ds:schemaRef ds:uri="http://schemas.microsoft.com/office/2006/metadata/properties"/>
    <ds:schemaRef ds:uri="http://schemas.microsoft.com/office/infopath/2007/PartnerControls"/>
    <ds:schemaRef ds:uri="632138af-6103-4b0d-8efa-3d133f2b56e0"/>
    <ds:schemaRef ds:uri="http://schemas.microsoft.com/sharepoint/v3"/>
    <ds:schemaRef ds:uri="5f458810-89cb-43e7-b4c3-4eb1972b43fd"/>
  </ds:schemaRefs>
</ds:datastoreItem>
</file>

<file path=customXml/itemProps2.xml><?xml version="1.0" encoding="utf-8"?>
<ds:datastoreItem xmlns:ds="http://schemas.openxmlformats.org/officeDocument/2006/customXml" ds:itemID="{C08399C1-0918-4AA2-970B-D9A93F651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2138af-6103-4b0d-8efa-3d133f2b56e0"/>
    <ds:schemaRef ds:uri="5f458810-89cb-43e7-b4c3-4eb1972b4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B1475-D1CD-4BBE-9A12-F2E049C362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4360</Words>
  <Characters>23851</Characters>
  <Application>Microsoft Office Word</Application>
  <DocSecurity>4</DocSecurity>
  <Lines>467</Lines>
  <Paragraphs>166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28045</CharactersWithSpaces>
  <SharedDoc>false</SharedDoc>
  <HLinks>
    <vt:vector size="12" baseType="variant">
      <vt:variant>
        <vt:i4>131173</vt:i4>
      </vt:variant>
      <vt:variant>
        <vt:i4>3</vt:i4>
      </vt:variant>
      <vt:variant>
        <vt:i4>0</vt:i4>
      </vt:variant>
      <vt:variant>
        <vt:i4>5</vt:i4>
      </vt:variant>
      <vt:variant>
        <vt:lpwstr>mailto:Patrick.Gravois@ercot.com</vt:lpwstr>
      </vt:variant>
      <vt:variant>
        <vt:lpwstr/>
      </vt:variant>
      <vt:variant>
        <vt:i4>7340076</vt:i4>
      </vt:variant>
      <vt:variant>
        <vt:i4>0</vt:i4>
      </vt:variant>
      <vt:variant>
        <vt:i4>0</vt:i4>
      </vt:variant>
      <vt:variant>
        <vt:i4>5</vt:i4>
      </vt:variant>
      <vt:variant>
        <vt:lpwstr>https://www.ercot.com/mktrules/issues/NOGRR282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DCC 020926</cp:lastModifiedBy>
  <cp:revision>2</cp:revision>
  <cp:lastPrinted>2001-06-21T08:28:00Z</cp:lastPrinted>
  <dcterms:created xsi:type="dcterms:W3CDTF">2026-02-09T21:17:00Z</dcterms:created>
  <dcterms:modified xsi:type="dcterms:W3CDTF">2026-02-09T21:17:00Z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2025-12-18T18:13:37Z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51bb017a-a835-4961-986d-b869d9650489</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